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63DA" w14:textId="15B60D63" w:rsidR="00CA326F" w:rsidRPr="00EC7466" w:rsidRDefault="00CA326F" w:rsidP="006D06FB">
      <w:pPr>
        <w:spacing w:after="0" w:line="288" w:lineRule="auto"/>
        <w:ind w:right="26"/>
        <w:jc w:val="right"/>
        <w:outlineLvl w:val="0"/>
        <w:rPr>
          <w:rFonts w:ascii="Arial" w:eastAsia="Calibri" w:hAnsi="Arial" w:cs="Arial"/>
          <w:b/>
          <w:bCs/>
          <w:color w:val="000000" w:themeColor="text1"/>
          <w:sz w:val="20"/>
          <w:szCs w:val="20"/>
        </w:rPr>
      </w:pPr>
      <w:r w:rsidRPr="00EC7466">
        <w:rPr>
          <w:rFonts w:ascii="Arial" w:eastAsia="Calibri" w:hAnsi="Arial" w:cs="Arial"/>
          <w:b/>
          <w:bCs/>
          <w:color w:val="000000" w:themeColor="text1"/>
          <w:sz w:val="20"/>
          <w:szCs w:val="20"/>
        </w:rPr>
        <w:t>Príloha č.</w:t>
      </w:r>
      <w:r w:rsidR="00247D65" w:rsidRPr="00EC7466">
        <w:rPr>
          <w:rFonts w:ascii="Arial" w:eastAsia="Calibri" w:hAnsi="Arial" w:cs="Arial"/>
          <w:b/>
          <w:bCs/>
          <w:color w:val="000000" w:themeColor="text1"/>
          <w:sz w:val="20"/>
          <w:szCs w:val="20"/>
        </w:rPr>
        <w:t>1</w:t>
      </w:r>
      <w:r w:rsidR="00247D65">
        <w:rPr>
          <w:rFonts w:ascii="Arial" w:eastAsia="Calibri" w:hAnsi="Arial" w:cs="Arial"/>
          <w:b/>
          <w:bCs/>
          <w:color w:val="000000" w:themeColor="text1"/>
          <w:sz w:val="20"/>
          <w:szCs w:val="20"/>
        </w:rPr>
        <w:t>2</w:t>
      </w:r>
    </w:p>
    <w:p w14:paraId="2C00BE62" w14:textId="78FB1C54"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Spôsob vyhodnotenia kritérií</w:t>
      </w:r>
    </w:p>
    <w:p w14:paraId="33948A59" w14:textId="77777777"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pre hodnotenie žiadostí o NFP v rámci</w:t>
      </w:r>
    </w:p>
    <w:p w14:paraId="648C3C84" w14:textId="01A18038" w:rsid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Integrovaného regionálneho operačného programu</w:t>
      </w:r>
    </w:p>
    <w:p w14:paraId="7766B9AA" w14:textId="49559C99" w:rsidR="00DE10DF" w:rsidRPr="00EC7466" w:rsidRDefault="00DE10DF" w:rsidP="005E2E70">
      <w:pPr>
        <w:spacing w:after="0" w:line="288" w:lineRule="auto"/>
        <w:ind w:right="230"/>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21C0422F" w14:textId="77777777" w:rsidR="000D0C97" w:rsidRDefault="000D0C97" w:rsidP="00142AF6">
      <w:pPr>
        <w:spacing w:after="120" w:line="288" w:lineRule="auto"/>
        <w:jc w:val="both"/>
        <w:rPr>
          <w:rFonts w:ascii="Arial" w:hAnsi="Arial" w:cs="Arial"/>
          <w:b/>
          <w:color w:val="000000" w:themeColor="text1"/>
          <w:sz w:val="24"/>
          <w:szCs w:val="24"/>
        </w:rPr>
      </w:pPr>
    </w:p>
    <w:p w14:paraId="7FB297A1" w14:textId="71CB5D1E" w:rsidR="007B67C9" w:rsidRPr="00F573DD" w:rsidRDefault="000D2EAB" w:rsidP="00142AF6">
      <w:pPr>
        <w:spacing w:after="120" w:line="288" w:lineRule="auto"/>
        <w:jc w:val="both"/>
        <w:rPr>
          <w:rFonts w:ascii="Arial" w:hAnsi="Arial" w:cs="Arial"/>
          <w:b/>
          <w:color w:val="000000" w:themeColor="text1"/>
          <w:sz w:val="24"/>
          <w:szCs w:val="24"/>
        </w:rPr>
      </w:pPr>
      <w:r w:rsidRPr="00F573DD">
        <w:rPr>
          <w:rFonts w:ascii="Arial" w:hAnsi="Arial" w:cs="Arial"/>
          <w:b/>
          <w:color w:val="000000" w:themeColor="text1"/>
          <w:sz w:val="24"/>
          <w:szCs w:val="24"/>
        </w:rPr>
        <w:t>Š</w:t>
      </w:r>
      <w:r w:rsidR="002E4963" w:rsidRPr="00F573DD">
        <w:rPr>
          <w:rFonts w:ascii="Arial" w:hAnsi="Arial" w:cs="Arial"/>
          <w:b/>
          <w:color w:val="000000" w:themeColor="text1"/>
          <w:sz w:val="24"/>
          <w:szCs w:val="24"/>
        </w:rPr>
        <w:t xml:space="preserve">pecifický cieľ 4.3.1 – </w:t>
      </w:r>
      <w:r w:rsidR="001F1942" w:rsidRPr="00F573DD">
        <w:rPr>
          <w:rFonts w:ascii="Arial" w:hAnsi="Arial" w:cs="Arial"/>
          <w:b/>
          <w:color w:val="000000" w:themeColor="text1"/>
          <w:sz w:val="24"/>
          <w:szCs w:val="24"/>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AF41FF" w:rsidRPr="00F573DD">
        <w:rPr>
          <w:rFonts w:ascii="Arial" w:hAnsi="Arial" w:cs="Arial"/>
          <w:b/>
          <w:color w:val="000000" w:themeColor="text1"/>
          <w:sz w:val="24"/>
          <w:szCs w:val="24"/>
        </w:rPr>
        <w:t> </w:t>
      </w:r>
      <w:r w:rsidR="001F1942" w:rsidRPr="00F573DD">
        <w:rPr>
          <w:rFonts w:ascii="Arial" w:hAnsi="Arial" w:cs="Arial"/>
          <w:b/>
          <w:color w:val="000000" w:themeColor="text1"/>
          <w:sz w:val="24"/>
          <w:szCs w:val="24"/>
        </w:rPr>
        <w:t>hluku</w:t>
      </w:r>
    </w:p>
    <w:tbl>
      <w:tblPr>
        <w:tblStyle w:val="TableGrid5"/>
        <w:tblW w:w="4956" w:type="pct"/>
        <w:tblLook w:val="04A0" w:firstRow="1" w:lastRow="0" w:firstColumn="1" w:lastColumn="0" w:noHBand="0" w:noVBand="1"/>
      </w:tblPr>
      <w:tblGrid>
        <w:gridCol w:w="603"/>
        <w:gridCol w:w="2327"/>
        <w:gridCol w:w="4978"/>
        <w:gridCol w:w="1370"/>
        <w:gridCol w:w="1394"/>
        <w:gridCol w:w="4321"/>
      </w:tblGrid>
      <w:tr w:rsidR="00F573DD" w:rsidRPr="00F573DD" w14:paraId="32A3FE11" w14:textId="77777777" w:rsidTr="00AE1BDE">
        <w:trPr>
          <w:trHeight w:val="397"/>
        </w:trPr>
        <w:tc>
          <w:tcPr>
            <w:tcW w:w="201" w:type="pct"/>
            <w:shd w:val="clear" w:color="auto" w:fill="9CC2E5" w:themeFill="accent1" w:themeFillTint="99"/>
            <w:vAlign w:val="center"/>
          </w:tcPr>
          <w:p w14:paraId="215630A5" w14:textId="5CB68A53" w:rsidR="007B67C9" w:rsidRPr="00F573DD" w:rsidRDefault="007B67C9" w:rsidP="007B67C9">
            <w:pPr>
              <w:widowControl w:val="0"/>
              <w:spacing w:line="288" w:lineRule="auto"/>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1.</w:t>
            </w:r>
          </w:p>
        </w:tc>
        <w:tc>
          <w:tcPr>
            <w:tcW w:w="4799" w:type="pct"/>
            <w:gridSpan w:val="5"/>
            <w:shd w:val="clear" w:color="auto" w:fill="9CC2E5" w:themeFill="accent1" w:themeFillTint="99"/>
            <w:vAlign w:val="center"/>
          </w:tcPr>
          <w:p w14:paraId="290B540B" w14:textId="3BDF64C1" w:rsidR="007B67C9" w:rsidRPr="00F573DD" w:rsidRDefault="007B67C9" w:rsidP="007B67C9">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Príspevok navrhovaného projektu k cieľom a výsledkom IROP a PO 4</w:t>
            </w:r>
          </w:p>
        </w:tc>
      </w:tr>
      <w:tr w:rsidR="00F573DD" w:rsidRPr="00F573DD" w14:paraId="201F7828" w14:textId="77777777" w:rsidTr="00AE1BDE">
        <w:trPr>
          <w:trHeight w:val="397"/>
        </w:trPr>
        <w:tc>
          <w:tcPr>
            <w:tcW w:w="201" w:type="pct"/>
            <w:shd w:val="clear" w:color="auto" w:fill="DEEAF6" w:themeFill="accent1" w:themeFillTint="33"/>
            <w:vAlign w:val="center"/>
            <w:hideMark/>
          </w:tcPr>
          <w:p w14:paraId="016FE91D"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3D4EA71F"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60" w:type="pct"/>
            <w:shd w:val="clear" w:color="auto" w:fill="DEEAF6" w:themeFill="accent1" w:themeFillTint="33"/>
            <w:vAlign w:val="center"/>
            <w:hideMark/>
          </w:tcPr>
          <w:p w14:paraId="0D6E22D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553B3120"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AD87A1B"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3DD143B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75F27BD9" w14:textId="77777777" w:rsidTr="00AE1BDE">
        <w:trPr>
          <w:trHeight w:val="2503"/>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2CDFBF4" w14:textId="2186D12F" w:rsidR="008A6AA9" w:rsidRPr="006835A9" w:rsidRDefault="008A6AA9" w:rsidP="008A6AA9">
            <w:pPr>
              <w:spacing w:line="288" w:lineRule="auto"/>
              <w:jc w:val="center"/>
              <w:rPr>
                <w:rFonts w:ascii="Arial" w:hAnsi="Arial" w:cs="Arial"/>
                <w:color w:val="000000" w:themeColor="text1"/>
                <w:sz w:val="19"/>
                <w:szCs w:val="19"/>
              </w:rPr>
            </w:pPr>
            <w:r w:rsidRPr="006835A9">
              <w:rPr>
                <w:rFonts w:ascii="Arial" w:hAnsi="Arial" w:cs="Arial"/>
                <w:color w:val="000000" w:themeColor="text1"/>
                <w:sz w:val="19"/>
                <w:szCs w:val="19"/>
              </w:rPr>
              <w:t>1.1</w:t>
            </w:r>
          </w:p>
        </w:tc>
        <w:tc>
          <w:tcPr>
            <w:tcW w:w="776" w:type="pct"/>
            <w:vMerge w:val="restart"/>
            <w:tcBorders>
              <w:top w:val="single" w:sz="4" w:space="0" w:color="auto"/>
              <w:left w:val="single" w:sz="4" w:space="0" w:color="auto"/>
              <w:bottom w:val="single" w:sz="4" w:space="0" w:color="auto"/>
              <w:right w:val="single" w:sz="4" w:space="0" w:color="auto"/>
            </w:tcBorders>
            <w:vAlign w:val="center"/>
            <w:hideMark/>
          </w:tcPr>
          <w:p w14:paraId="334779B6" w14:textId="2CBCAE76" w:rsidR="008A6AA9" w:rsidRPr="006835A9" w:rsidRDefault="008A6AA9" w:rsidP="008A6AA9">
            <w:pPr>
              <w:spacing w:line="288" w:lineRule="auto"/>
              <w:rPr>
                <w:rFonts w:ascii="Arial" w:eastAsia="Helvetica" w:hAnsi="Arial" w:cs="Arial"/>
                <w:color w:val="000000" w:themeColor="text1"/>
                <w:sz w:val="19"/>
                <w:szCs w:val="19"/>
              </w:rPr>
            </w:pPr>
            <w:r w:rsidRPr="006835A9">
              <w:rPr>
                <w:rFonts w:ascii="Arial" w:eastAsia="Helvetica" w:hAnsi="Arial" w:cs="Arial"/>
                <w:color w:val="000000" w:themeColor="text1"/>
                <w:sz w:val="19"/>
                <w:szCs w:val="19"/>
              </w:rPr>
              <w:t>Súlad projektu s intervenčnou stratégiou IROP</w:t>
            </w:r>
          </w:p>
        </w:tc>
        <w:tc>
          <w:tcPr>
            <w:tcW w:w="1660" w:type="pct"/>
            <w:vMerge w:val="restart"/>
            <w:tcBorders>
              <w:top w:val="single" w:sz="4" w:space="0" w:color="auto"/>
              <w:left w:val="single" w:sz="4" w:space="0" w:color="auto"/>
              <w:bottom w:val="single" w:sz="4" w:space="0" w:color="auto"/>
              <w:right w:val="single" w:sz="4" w:space="0" w:color="auto"/>
            </w:tcBorders>
            <w:vAlign w:val="center"/>
          </w:tcPr>
          <w:p w14:paraId="5D7DAD9F" w14:textId="77777777" w:rsidR="008A6AA9" w:rsidRPr="009F3360" w:rsidRDefault="008A6AA9" w:rsidP="00AE1BDE">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 xml:space="preserve">Posudzuje sa súlad projektu s intervenčnou stratégiou IROP </w:t>
            </w:r>
            <w:r w:rsidRPr="00051F94">
              <w:rPr>
                <w:rFonts w:ascii="Arial" w:hAnsi="Arial" w:cs="Arial"/>
                <w:color w:val="000000" w:themeColor="text1"/>
                <w:sz w:val="19"/>
                <w:szCs w:val="19"/>
              </w:rPr>
              <w:t>prioritnou osou č. 4 – Zlepšenie kvality života v regiónoch s dôrazom na životné prostredie, špecifickým cieľom 4.3.1 - Zlepšenie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Pr="009F3360">
              <w:rPr>
                <w:rFonts w:ascii="Arial" w:hAnsi="Arial" w:cs="Arial"/>
                <w:color w:val="000000" w:themeColor="text1"/>
                <w:sz w:val="19"/>
                <w:szCs w:val="19"/>
              </w:rPr>
              <w:t xml:space="preserve">. </w:t>
            </w:r>
          </w:p>
          <w:p w14:paraId="397A94EA" w14:textId="77777777" w:rsidR="008A6AA9" w:rsidRPr="00AE1BDE" w:rsidRDefault="008A6AA9" w:rsidP="00AE1BDE">
            <w:pPr>
              <w:keepNext/>
              <w:keepLines/>
              <w:spacing w:line="256" w:lineRule="auto"/>
              <w:jc w:val="both"/>
              <w:outlineLvl w:val="2"/>
              <w:rPr>
                <w:rFonts w:ascii="Arial" w:hAnsi="Arial" w:cs="Arial"/>
                <w:color w:val="000000" w:themeColor="text1"/>
                <w:sz w:val="8"/>
                <w:szCs w:val="8"/>
              </w:rPr>
            </w:pPr>
          </w:p>
          <w:p w14:paraId="2EAF9AEB" w14:textId="77777777" w:rsidR="008A6AA9" w:rsidRPr="00E24D5C" w:rsidRDefault="008A6AA9" w:rsidP="00AE1BDE">
            <w:pPr>
              <w:keepNext/>
              <w:keepLines/>
              <w:spacing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1D6EEE8"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projektu </w:t>
            </w:r>
            <w:r>
              <w:rPr>
                <w:rFonts w:ascii="Arial" w:eastAsia="Calibri" w:hAnsi="Arial" w:cs="Arial"/>
                <w:color w:val="000000" w:themeColor="text1"/>
                <w:sz w:val="19"/>
                <w:szCs w:val="19"/>
                <w:lang w:val="sk-SK"/>
              </w:rPr>
              <w:t>s</w:t>
            </w:r>
            <w:r w:rsidRPr="00E24D5C">
              <w:rPr>
                <w:rFonts w:ascii="Arial" w:eastAsia="Calibri" w:hAnsi="Arial" w:cs="Arial"/>
                <w:color w:val="000000" w:themeColor="text1"/>
                <w:sz w:val="19"/>
                <w:szCs w:val="19"/>
                <w:lang w:val="sk-SK"/>
              </w:rPr>
              <w:t> príslušným</w:t>
            </w:r>
            <w:r>
              <w:rPr>
                <w:rFonts w:ascii="Arial" w:eastAsia="Calibri" w:hAnsi="Arial" w:cs="Arial"/>
                <w:color w:val="000000" w:themeColor="text1"/>
                <w:sz w:val="19"/>
                <w:szCs w:val="19"/>
                <w:lang w:val="sk-SK"/>
              </w:rPr>
              <w:t xml:space="preserve"> špecifickým</w:t>
            </w:r>
            <w:r w:rsidRPr="00E24D5C">
              <w:rPr>
                <w:rFonts w:ascii="Arial" w:eastAsia="Calibri" w:hAnsi="Arial" w:cs="Arial"/>
                <w:color w:val="000000" w:themeColor="text1"/>
                <w:sz w:val="19"/>
                <w:szCs w:val="19"/>
                <w:lang w:val="sk-SK"/>
              </w:rPr>
              <w:t xml:space="preserve"> cieľ</w:t>
            </w:r>
            <w:r>
              <w:rPr>
                <w:rFonts w:ascii="Arial" w:eastAsia="Calibri" w:hAnsi="Arial" w:cs="Arial"/>
                <w:color w:val="000000" w:themeColor="text1"/>
                <w:sz w:val="19"/>
                <w:szCs w:val="19"/>
                <w:lang w:val="sk-SK"/>
              </w:rPr>
              <w:t>o</w:t>
            </w:r>
            <w:r w:rsidRPr="00E24D5C">
              <w:rPr>
                <w:rFonts w:ascii="Arial" w:eastAsia="Calibri" w:hAnsi="Arial" w:cs="Arial"/>
                <w:color w:val="000000" w:themeColor="text1"/>
                <w:sz w:val="19"/>
                <w:szCs w:val="19"/>
                <w:lang w:val="sk-SK"/>
              </w:rPr>
              <w:t>m OP</w:t>
            </w:r>
            <w:r>
              <w:rPr>
                <w:rFonts w:ascii="Arial" w:eastAsia="Calibri" w:hAnsi="Arial" w:cs="Arial"/>
                <w:color w:val="000000" w:themeColor="text1"/>
                <w:sz w:val="19"/>
                <w:szCs w:val="19"/>
                <w:lang w:val="sk-SK"/>
              </w:rPr>
              <w:t>,</w:t>
            </w:r>
          </w:p>
          <w:p w14:paraId="4D980356"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5BC4D7E7"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99B94B5" w14:textId="77777777" w:rsidR="008A6AA9" w:rsidRPr="0057678D" w:rsidRDefault="008A6AA9" w:rsidP="004732ED">
            <w:pPr>
              <w:pStyle w:val="Odsekzoznamu"/>
              <w:keepNext/>
              <w:keepLines/>
              <w:numPr>
                <w:ilvl w:val="0"/>
                <w:numId w:val="12"/>
              </w:numPr>
              <w:spacing w:after="0" w:line="256" w:lineRule="auto"/>
              <w:ind w:left="473"/>
              <w:jc w:val="both"/>
              <w:outlineLvl w:val="2"/>
              <w:rPr>
                <w:rFonts w:ascii="Arial" w:hAnsi="Arial" w:cs="Arial"/>
                <w:color w:val="000000" w:themeColor="text1"/>
                <w:sz w:val="19"/>
                <w:szCs w:val="19"/>
              </w:rPr>
            </w:pPr>
            <w:r>
              <w:rPr>
                <w:rFonts w:ascii="Arial" w:eastAsia="Calibri" w:hAnsi="Arial" w:cs="Arial"/>
                <w:color w:val="000000" w:themeColor="text1"/>
                <w:sz w:val="19"/>
                <w:szCs w:val="19"/>
                <w:lang w:val="sk-SK"/>
              </w:rPr>
              <w:t xml:space="preserve">projektu s </w:t>
            </w:r>
            <w:r w:rsidRPr="00E24D5C">
              <w:rPr>
                <w:rFonts w:ascii="Arial" w:eastAsia="Calibri" w:hAnsi="Arial" w:cs="Arial"/>
                <w:color w:val="000000" w:themeColor="text1"/>
                <w:sz w:val="19"/>
                <w:szCs w:val="19"/>
                <w:lang w:val="sk-SK"/>
              </w:rPr>
              <w:t>hlavnými zásadami výberu operáci</w:t>
            </w:r>
            <w:r>
              <w:rPr>
                <w:rFonts w:ascii="Arial" w:eastAsia="Calibri" w:hAnsi="Arial" w:cs="Arial"/>
                <w:color w:val="000000" w:themeColor="text1"/>
                <w:sz w:val="19"/>
                <w:szCs w:val="19"/>
                <w:lang w:val="sk-SK"/>
              </w:rPr>
              <w:t>í pre príslušný špecifický cieľ.</w:t>
            </w:r>
          </w:p>
          <w:p w14:paraId="50A4AAC9" w14:textId="77777777" w:rsidR="008A6AA9" w:rsidRPr="00A21755" w:rsidRDefault="008A6AA9" w:rsidP="00AE1BDE">
            <w:pPr>
              <w:pStyle w:val="Odsekzoznamu"/>
              <w:keepNext/>
              <w:keepLines/>
              <w:spacing w:after="0"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5756119" w14:textId="5838C25A" w:rsidR="008A6AA9" w:rsidRPr="00F573DD" w:rsidRDefault="008A6AA9" w:rsidP="00AE1BDE">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 4 v danej oblasti</w:t>
            </w:r>
            <w:r>
              <w:rPr>
                <w:rFonts w:ascii="Arial" w:hAnsi="Arial" w:cs="Arial"/>
                <w:color w:val="000000" w:themeColor="text1"/>
                <w:sz w:val="19"/>
                <w:szCs w:val="19"/>
              </w:rPr>
              <w:t>.</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031ABDCC" w14:textId="45F90CAD"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E68162C" w14:textId="77777777" w:rsidR="008A6AA9" w:rsidRPr="00051F94" w:rsidRDefault="008A6AA9" w:rsidP="008A6AA9">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p w14:paraId="18588E62" w14:textId="77777777"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p>
        </w:tc>
        <w:tc>
          <w:tcPr>
            <w:tcW w:w="1442" w:type="pct"/>
            <w:tcBorders>
              <w:top w:val="single" w:sz="4" w:space="0" w:color="auto"/>
              <w:left w:val="single" w:sz="4" w:space="0" w:color="auto"/>
              <w:bottom w:val="single" w:sz="4" w:space="0" w:color="auto"/>
              <w:right w:val="single" w:sz="4" w:space="0" w:color="auto"/>
            </w:tcBorders>
            <w:vAlign w:val="center"/>
            <w:hideMark/>
          </w:tcPr>
          <w:p w14:paraId="185AFEED" w14:textId="5894A565"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w:t>
            </w:r>
            <w:r w:rsidRPr="00051F94">
              <w:rPr>
                <w:rFonts w:ascii="Arial" w:eastAsia="Helvetica" w:hAnsi="Arial" w:cs="Arial"/>
                <w:color w:val="000000" w:themeColor="text1"/>
                <w:sz w:val="19"/>
                <w:szCs w:val="19"/>
              </w:rPr>
              <w:t>.</w:t>
            </w:r>
          </w:p>
        </w:tc>
      </w:tr>
      <w:tr w:rsidR="008A6AA9" w:rsidRPr="00F573DD" w14:paraId="40B36882" w14:textId="77777777" w:rsidTr="00AE1BDE">
        <w:trPr>
          <w:trHeight w:val="89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7286250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14:paraId="1F4828E2"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660" w:type="pct"/>
            <w:vMerge/>
            <w:tcBorders>
              <w:top w:val="single" w:sz="4" w:space="0" w:color="auto"/>
              <w:left w:val="single" w:sz="4" w:space="0" w:color="auto"/>
              <w:bottom w:val="single" w:sz="4" w:space="0" w:color="auto"/>
              <w:right w:val="single" w:sz="4" w:space="0" w:color="auto"/>
            </w:tcBorders>
            <w:vAlign w:val="center"/>
            <w:hideMark/>
          </w:tcPr>
          <w:p w14:paraId="2E5532C1" w14:textId="77777777" w:rsidR="008A6AA9" w:rsidRPr="00F573DD" w:rsidRDefault="008A6AA9" w:rsidP="008A6AA9">
            <w:pPr>
              <w:spacing w:line="288" w:lineRule="auto"/>
              <w:rPr>
                <w:rFonts w:ascii="Arial" w:eastAsia="Times New Roman" w:hAnsi="Arial" w:cs="Arial"/>
                <w:color w:val="000000" w:themeColor="text1"/>
                <w:sz w:val="19"/>
                <w:szCs w:val="19"/>
                <w:lang w:bidi="en-US"/>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588E8FD"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5EE157" w14:textId="02AA3B87" w:rsidR="008A6AA9" w:rsidRPr="00F573DD" w:rsidRDefault="008A6AA9" w:rsidP="008A6AA9">
            <w:pPr>
              <w:widowControl w:val="0"/>
              <w:spacing w:line="288" w:lineRule="auto"/>
              <w:jc w:val="center"/>
              <w:rPr>
                <w:rFonts w:ascii="Arial"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hideMark/>
          </w:tcPr>
          <w:p w14:paraId="12F79FA0" w14:textId="2501393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 </w:t>
            </w:r>
            <w:r w:rsidRPr="00051F94">
              <w:rPr>
                <w:rFonts w:ascii="Arial" w:eastAsia="Helvetica" w:hAnsi="Arial" w:cs="Arial"/>
                <w:color w:val="000000" w:themeColor="text1"/>
                <w:sz w:val="19"/>
                <w:szCs w:val="19"/>
              </w:rPr>
              <w:t>.</w:t>
            </w:r>
          </w:p>
        </w:tc>
      </w:tr>
    </w:tbl>
    <w:p w14:paraId="3CC4B0EA" w14:textId="39DD696B"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w:t>
      </w:r>
      <w:r w:rsidR="008B0F5A" w:rsidRPr="00F573DD">
        <w:rPr>
          <w:rFonts w:ascii="Arial" w:hAnsi="Arial" w:cs="Arial"/>
          <w:color w:val="000000" w:themeColor="text1"/>
          <w:sz w:val="19"/>
          <w:szCs w:val="19"/>
        </w:rPr>
        <w:t>očakávan</w:t>
      </w:r>
      <w:r w:rsidR="00EC7466">
        <w:rPr>
          <w:rFonts w:ascii="Arial" w:hAnsi="Arial" w:cs="Arial"/>
          <w:color w:val="000000" w:themeColor="text1"/>
          <w:sz w:val="19"/>
          <w:szCs w:val="19"/>
        </w:rPr>
        <w:t>é</w:t>
      </w:r>
      <w:r w:rsidRPr="00F573DD">
        <w:rPr>
          <w:rFonts w:ascii="Arial" w:hAnsi="Arial" w:cs="Arial"/>
          <w:color w:val="000000" w:themeColor="text1"/>
          <w:sz w:val="19"/>
          <w:szCs w:val="19"/>
        </w:rPr>
        <w:t xml:space="preserve"> merateľné ukazovatele, príloha Opis projektu.</w:t>
      </w:r>
    </w:p>
    <w:p w14:paraId="60C3DDD8" w14:textId="77777777"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posudzuje plnenie nasledovných oblastí:</w:t>
      </w:r>
    </w:p>
    <w:p w14:paraId="65FC5A3F" w14:textId="2E59FF34" w:rsidR="00791246" w:rsidRPr="00F573DD" w:rsidRDefault="000C3784" w:rsidP="004732ED">
      <w:pPr>
        <w:numPr>
          <w:ilvl w:val="0"/>
          <w:numId w:val="5"/>
        </w:numPr>
        <w:spacing w:after="0" w:line="288" w:lineRule="auto"/>
        <w:jc w:val="both"/>
        <w:rPr>
          <w:rFonts w:ascii="Arial" w:hAnsi="Arial" w:cs="Arial"/>
          <w:color w:val="000000" w:themeColor="text1"/>
          <w:sz w:val="19"/>
          <w:szCs w:val="19"/>
        </w:rPr>
      </w:pPr>
      <w:r w:rsidRPr="00F573DD">
        <w:rPr>
          <w:rFonts w:ascii="Arial" w:hAnsi="Arial" w:cs="Arial"/>
          <w:b/>
          <w:color w:val="000000" w:themeColor="text1"/>
          <w:sz w:val="19"/>
          <w:szCs w:val="19"/>
        </w:rPr>
        <w:t xml:space="preserve">súlad projektu </w:t>
      </w:r>
      <w:r w:rsidR="004971BB" w:rsidRPr="00F573DD">
        <w:rPr>
          <w:rFonts w:ascii="Arial" w:hAnsi="Arial" w:cs="Arial"/>
          <w:b/>
          <w:bCs/>
          <w:color w:val="000000" w:themeColor="text1"/>
          <w:sz w:val="19"/>
          <w:szCs w:val="19"/>
        </w:rPr>
        <w:t>so špecifickým cieľom 4.3.1</w:t>
      </w:r>
    </w:p>
    <w:p w14:paraId="0E588EE0" w14:textId="63BBB96C" w:rsidR="000C3784" w:rsidRPr="00F573DD" w:rsidRDefault="00791246" w:rsidP="00AE1BDE">
      <w:pPr>
        <w:spacing w:after="0" w:line="288" w:lineRule="auto"/>
        <w:ind w:left="720"/>
        <w:jc w:val="both"/>
        <w:rPr>
          <w:rFonts w:ascii="Arial" w:hAnsi="Arial" w:cs="Arial"/>
          <w:color w:val="000000" w:themeColor="text1"/>
          <w:sz w:val="19"/>
          <w:szCs w:val="19"/>
        </w:rPr>
      </w:pPr>
      <w:r w:rsidRPr="004B5970">
        <w:rPr>
          <w:rFonts w:ascii="Arial" w:hAnsi="Arial" w:cs="Arial"/>
          <w:color w:val="000000" w:themeColor="text1"/>
          <w:sz w:val="19"/>
          <w:szCs w:val="19"/>
        </w:rPr>
        <w:t>H</w:t>
      </w:r>
      <w:r w:rsidR="000C3784" w:rsidRPr="004B5970">
        <w:rPr>
          <w:rFonts w:ascii="Arial" w:hAnsi="Arial" w:cs="Arial"/>
          <w:color w:val="000000" w:themeColor="text1"/>
          <w:sz w:val="19"/>
          <w:szCs w:val="19"/>
        </w:rPr>
        <w:t>odnotí sa (áno/nie), či žiadosť o NFP prispieva k cieľ</w:t>
      </w:r>
      <w:r w:rsidR="002A0A7A" w:rsidRPr="004B5970">
        <w:rPr>
          <w:rFonts w:ascii="Arial" w:hAnsi="Arial" w:cs="Arial"/>
          <w:color w:val="000000" w:themeColor="text1"/>
          <w:sz w:val="19"/>
          <w:szCs w:val="19"/>
        </w:rPr>
        <w:t>u</w:t>
      </w:r>
      <w:r w:rsidR="000C3784" w:rsidRPr="004B5970">
        <w:rPr>
          <w:rFonts w:ascii="Arial" w:hAnsi="Arial" w:cs="Arial"/>
          <w:color w:val="000000" w:themeColor="text1"/>
          <w:sz w:val="19"/>
          <w:szCs w:val="19"/>
        </w:rPr>
        <w:t xml:space="preserve"> PO 4</w:t>
      </w:r>
      <w:r w:rsidR="002A0A7A" w:rsidRPr="00EC7466">
        <w:rPr>
          <w:rFonts w:ascii="Arial" w:hAnsi="Arial" w:cs="Arial"/>
          <w:color w:val="000000" w:themeColor="text1"/>
          <w:sz w:val="19"/>
          <w:szCs w:val="19"/>
        </w:rPr>
        <w:t xml:space="preserve"> definovanom ako </w:t>
      </w:r>
      <w:r w:rsidR="002A0A7A" w:rsidRPr="004B5970">
        <w:rPr>
          <w:rFonts w:ascii="Arial" w:hAnsi="Arial" w:cs="Arial"/>
          <w:color w:val="000000" w:themeColor="text1"/>
          <w:sz w:val="19"/>
          <w:szCs w:val="19"/>
        </w:rPr>
        <w:t>z</w:t>
      </w:r>
      <w:r w:rsidR="000C3784" w:rsidRPr="004B5970">
        <w:rPr>
          <w:rFonts w:ascii="Arial" w:hAnsi="Arial" w:cs="Arial"/>
          <w:color w:val="000000" w:themeColor="text1"/>
          <w:sz w:val="19"/>
          <w:szCs w:val="19"/>
        </w:rPr>
        <w:t>lepšenie kvality života v regiónoch s dôrazom na životné prostredie, ktorými sú podpora prechodu na nízkouhlíkové hospodárstvo vo všetkých sektoroch a ochrana životného prostredia a presadzovania efektívnosti zdrojov</w:t>
      </w:r>
      <w:r w:rsidR="004971BB" w:rsidRPr="004B5970">
        <w:rPr>
          <w:rFonts w:ascii="Arial" w:hAnsi="Arial" w:cs="Arial"/>
          <w:color w:val="000000" w:themeColor="text1"/>
          <w:sz w:val="19"/>
          <w:szCs w:val="19"/>
        </w:rPr>
        <w:t xml:space="preserve"> a</w:t>
      </w:r>
      <w:r w:rsidR="004971BB" w:rsidRPr="00C8207B">
        <w:rPr>
          <w:rFonts w:ascii="Arial" w:hAnsi="Arial" w:cs="Arial"/>
          <w:color w:val="000000" w:themeColor="text1"/>
          <w:sz w:val="19"/>
          <w:szCs w:val="19"/>
        </w:rPr>
        <w:t> je v súlade so špecifickým cieľom</w:t>
      </w:r>
      <w:r w:rsidR="004971BB">
        <w:rPr>
          <w:rFonts w:ascii="Arial" w:hAnsi="Arial" w:cs="Arial"/>
          <w:color w:val="000000" w:themeColor="text1"/>
          <w:sz w:val="19"/>
          <w:szCs w:val="19"/>
        </w:rPr>
        <w:t xml:space="preserve"> </w:t>
      </w:r>
      <w:r w:rsidR="004971BB" w:rsidRPr="004971BB">
        <w:rPr>
          <w:rFonts w:ascii="Arial" w:hAnsi="Arial" w:cs="Arial"/>
          <w:color w:val="000000" w:themeColor="text1"/>
          <w:sz w:val="19"/>
          <w:szCs w:val="19"/>
        </w:rPr>
        <w:t>4.3.1</w:t>
      </w:r>
      <w:r w:rsidR="002A0A7A">
        <w:rPr>
          <w:rFonts w:ascii="Arial" w:hAnsi="Arial" w:cs="Arial"/>
          <w:color w:val="000000" w:themeColor="text1"/>
          <w:sz w:val="19"/>
          <w:szCs w:val="19"/>
        </w:rPr>
        <w:t>, ktorým je z</w:t>
      </w:r>
      <w:r w:rsidR="004971BB"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4971BB">
        <w:rPr>
          <w:rFonts w:ascii="Arial" w:hAnsi="Arial" w:cs="Arial"/>
          <w:color w:val="000000" w:themeColor="text1"/>
          <w:sz w:val="19"/>
          <w:szCs w:val="19"/>
        </w:rPr>
        <w:t xml:space="preserve"> </w:t>
      </w:r>
      <w:r w:rsidR="000C3784" w:rsidRPr="00F573DD">
        <w:rPr>
          <w:rFonts w:ascii="Arial" w:hAnsi="Arial" w:cs="Arial"/>
          <w:color w:val="000000" w:themeColor="text1"/>
          <w:sz w:val="19"/>
          <w:szCs w:val="19"/>
        </w:rPr>
        <w:t xml:space="preserve">.  </w:t>
      </w:r>
    </w:p>
    <w:p w14:paraId="4DC191F3" w14:textId="51933F06" w:rsidR="00AF41FF" w:rsidRPr="00DE10DF" w:rsidRDefault="004971BB" w:rsidP="00AE1BDE">
      <w:pPr>
        <w:spacing w:after="0" w:line="288" w:lineRule="auto"/>
        <w:ind w:left="708"/>
        <w:jc w:val="both"/>
        <w:rPr>
          <w:rFonts w:ascii="Arial" w:hAnsi="Arial" w:cs="Arial"/>
          <w:bCs/>
          <w:color w:val="000000" w:themeColor="text1"/>
          <w:sz w:val="19"/>
          <w:szCs w:val="19"/>
        </w:rPr>
      </w:pPr>
      <w:r w:rsidRPr="002A0A7A">
        <w:rPr>
          <w:rFonts w:ascii="Arial" w:hAnsi="Arial" w:cs="Arial"/>
          <w:b/>
          <w:bCs/>
          <w:color w:val="000000" w:themeColor="text1"/>
          <w:sz w:val="19"/>
          <w:szCs w:val="19"/>
        </w:rPr>
        <w:t xml:space="preserve">súlad </w:t>
      </w:r>
      <w:r w:rsidRPr="002A0A7A">
        <w:rPr>
          <w:rFonts w:ascii="Arial" w:hAnsi="Arial" w:cs="Arial"/>
          <w:b/>
          <w:color w:val="000000" w:themeColor="text1"/>
          <w:sz w:val="19"/>
          <w:szCs w:val="19"/>
        </w:rPr>
        <w:t xml:space="preserve">cieľov projektu s očakávanými výsledkami IROP </w:t>
      </w:r>
      <w:r w:rsidR="00AF41FF" w:rsidRPr="002A0A7A">
        <w:rPr>
          <w:rFonts w:ascii="Arial" w:hAnsi="Arial" w:cs="Arial"/>
          <w:bCs/>
          <w:color w:val="000000" w:themeColor="text1"/>
          <w:sz w:val="19"/>
          <w:szCs w:val="19"/>
        </w:rPr>
        <w:t xml:space="preserve">Hodnotí sa </w:t>
      </w:r>
      <w:r w:rsidR="00AF41FF" w:rsidRPr="002A0A7A">
        <w:rPr>
          <w:rFonts w:ascii="Arial" w:hAnsi="Arial" w:cs="Arial"/>
          <w:color w:val="000000" w:themeColor="text1"/>
          <w:sz w:val="19"/>
          <w:szCs w:val="19"/>
        </w:rPr>
        <w:t>(áno/nie)</w:t>
      </w:r>
      <w:r w:rsidR="00AF41FF" w:rsidRPr="002A0A7A">
        <w:rPr>
          <w:rFonts w:ascii="Arial" w:hAnsi="Arial" w:cs="Arial"/>
          <w:bCs/>
          <w:color w:val="000000" w:themeColor="text1"/>
          <w:sz w:val="19"/>
          <w:szCs w:val="19"/>
        </w:rPr>
        <w:t xml:space="preserve">, či je </w:t>
      </w:r>
      <w:r w:rsidR="00AF41FF" w:rsidRPr="002A0A7A">
        <w:rPr>
          <w:rFonts w:ascii="Arial" w:hAnsi="Arial" w:cs="Arial"/>
          <w:color w:val="000000" w:themeColor="text1"/>
          <w:sz w:val="19"/>
          <w:szCs w:val="19"/>
        </w:rPr>
        <w:t xml:space="preserve">žiadosť o NFP svojimi aktivitami konzistentne zameraná na </w:t>
      </w:r>
      <w:r w:rsidR="00AF41FF" w:rsidRPr="002A0A7A">
        <w:rPr>
          <w:rFonts w:ascii="Arial" w:hAnsi="Arial" w:cs="Arial"/>
          <w:bCs/>
          <w:color w:val="000000" w:themeColor="text1"/>
          <w:sz w:val="19"/>
          <w:szCs w:val="19"/>
        </w:rPr>
        <w:t>dosiahnutie mi</w:t>
      </w:r>
      <w:r w:rsidR="00B41256" w:rsidRPr="002A0A7A">
        <w:rPr>
          <w:rFonts w:ascii="Arial" w:hAnsi="Arial" w:cs="Arial"/>
          <w:bCs/>
          <w:color w:val="000000" w:themeColor="text1"/>
          <w:sz w:val="19"/>
          <w:szCs w:val="19"/>
        </w:rPr>
        <w:t>nimálne jedného z výsledkov ŠC 4</w:t>
      </w:r>
      <w:r w:rsidR="00AF41FF" w:rsidRPr="002A0A7A">
        <w:rPr>
          <w:rFonts w:ascii="Arial" w:hAnsi="Arial" w:cs="Arial"/>
          <w:bCs/>
          <w:color w:val="000000" w:themeColor="text1"/>
          <w:sz w:val="19"/>
          <w:szCs w:val="19"/>
        </w:rPr>
        <w:t>.</w:t>
      </w:r>
      <w:r w:rsidR="00B41256" w:rsidRPr="002A0A7A">
        <w:rPr>
          <w:rFonts w:ascii="Arial" w:hAnsi="Arial" w:cs="Arial"/>
          <w:bCs/>
          <w:color w:val="000000" w:themeColor="text1"/>
          <w:sz w:val="19"/>
          <w:szCs w:val="19"/>
        </w:rPr>
        <w:t>3</w:t>
      </w:r>
      <w:r w:rsidR="00AF41FF" w:rsidRPr="002A0A7A">
        <w:rPr>
          <w:rFonts w:ascii="Arial" w:hAnsi="Arial" w:cs="Arial"/>
          <w:bCs/>
          <w:color w:val="000000" w:themeColor="text1"/>
          <w:sz w:val="19"/>
          <w:szCs w:val="19"/>
        </w:rPr>
        <w:t>.1</w:t>
      </w:r>
      <w:r w:rsidR="002A0A7A" w:rsidRPr="002A0A7A">
        <w:rPr>
          <w:rFonts w:ascii="Arial" w:hAnsi="Arial" w:cs="Arial"/>
          <w:bCs/>
          <w:color w:val="000000" w:themeColor="text1"/>
          <w:sz w:val="19"/>
          <w:szCs w:val="19"/>
        </w:rPr>
        <w:t xml:space="preserve"> - </w:t>
      </w:r>
      <w:r w:rsidR="002A0A7A" w:rsidRPr="00EC7466">
        <w:rPr>
          <w:rFonts w:ascii="Arial" w:hAnsi="Arial" w:cs="Arial"/>
          <w:bCs/>
          <w:color w:val="000000" w:themeColor="text1"/>
          <w:sz w:val="19"/>
          <w:szCs w:val="19"/>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2A0A7A" w:rsidRPr="002A0A7A">
        <w:rPr>
          <w:rFonts w:ascii="Arial" w:hAnsi="Arial" w:cs="Arial"/>
          <w:bCs/>
          <w:color w:val="000000" w:themeColor="text1"/>
          <w:sz w:val="19"/>
          <w:szCs w:val="19"/>
        </w:rPr>
        <w:t> </w:t>
      </w:r>
      <w:r w:rsidR="002A0A7A" w:rsidRPr="00EC7466">
        <w:rPr>
          <w:rFonts w:ascii="Arial" w:hAnsi="Arial" w:cs="Arial"/>
          <w:bCs/>
          <w:color w:val="000000" w:themeColor="text1"/>
          <w:sz w:val="19"/>
          <w:szCs w:val="19"/>
        </w:rPr>
        <w:t>hluk</w:t>
      </w:r>
      <w:r w:rsidR="002A0A7A" w:rsidRPr="002A0A7A">
        <w:rPr>
          <w:rFonts w:ascii="Arial" w:hAnsi="Arial" w:cs="Arial"/>
          <w:bCs/>
          <w:color w:val="000000" w:themeColor="text1"/>
          <w:sz w:val="19"/>
          <w:szCs w:val="19"/>
        </w:rPr>
        <w:t xml:space="preserve">u, </w:t>
      </w:r>
      <w:r w:rsidR="00AF41FF" w:rsidRPr="002A0A7A">
        <w:rPr>
          <w:rFonts w:ascii="Arial" w:hAnsi="Arial" w:cs="Arial"/>
          <w:bCs/>
          <w:color w:val="000000" w:themeColor="text1"/>
          <w:sz w:val="19"/>
          <w:szCs w:val="19"/>
        </w:rPr>
        <w:t xml:space="preserve">ktoré </w:t>
      </w:r>
      <w:r w:rsidR="00AF41FF" w:rsidRPr="002A0A7A">
        <w:rPr>
          <w:rFonts w:ascii="Arial" w:hAnsi="Arial" w:cs="Arial"/>
          <w:color w:val="000000" w:themeColor="text1"/>
          <w:sz w:val="19"/>
          <w:szCs w:val="19"/>
        </w:rPr>
        <w:t>sú definované nasledovne: </w:t>
      </w:r>
    </w:p>
    <w:p w14:paraId="24B393F0" w14:textId="58E6EACC"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ovzdušia, posilnenie ekologickej stability a zlepšenie sídelného prostredia prostredníctvom vybudovania prvkov zelenej infraštruktúry v mestách a </w:t>
      </w:r>
      <w:r w:rsidRPr="00F573DD">
        <w:rPr>
          <w:rFonts w:ascii="Arial" w:eastAsiaTheme="minorHAnsi" w:hAnsi="Arial" w:cs="Arial"/>
          <w:iCs/>
          <w:color w:val="000000" w:themeColor="text1"/>
          <w:sz w:val="19"/>
          <w:szCs w:val="19"/>
          <w:lang w:val="sk-SK"/>
        </w:rPr>
        <w:t>zavádzaním systémových prvkov znižovania znečistenia ovzdušia a</w:t>
      </w:r>
      <w:r w:rsidR="00BF4660">
        <w:rPr>
          <w:rFonts w:ascii="Arial" w:eastAsiaTheme="minorHAnsi" w:hAnsi="Arial" w:cs="Arial"/>
          <w:iCs/>
          <w:color w:val="000000" w:themeColor="text1"/>
          <w:sz w:val="19"/>
          <w:szCs w:val="19"/>
          <w:lang w:val="sk-SK"/>
        </w:rPr>
        <w:t> </w:t>
      </w:r>
      <w:r w:rsidRPr="00F573DD">
        <w:rPr>
          <w:rFonts w:ascii="Arial" w:eastAsiaTheme="minorHAnsi" w:hAnsi="Arial" w:cs="Arial"/>
          <w:iCs/>
          <w:color w:val="000000" w:themeColor="text1"/>
          <w:sz w:val="19"/>
          <w:szCs w:val="19"/>
          <w:lang w:val="sk-SK"/>
        </w:rPr>
        <w:t>hluku</w:t>
      </w:r>
      <w:r w:rsidR="00BF4660">
        <w:rPr>
          <w:rFonts w:ascii="Arial" w:eastAsiaTheme="minorHAnsi" w:hAnsi="Arial" w:cs="Arial"/>
          <w:color w:val="000000" w:themeColor="text1"/>
          <w:sz w:val="19"/>
          <w:szCs w:val="19"/>
          <w:lang w:val="sk-SK"/>
        </w:rPr>
        <w:t>,</w:t>
      </w:r>
    </w:p>
    <w:p w14:paraId="183F27EB" w14:textId="4B9241CF"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zníženie zraniteľnosti krajiny klimatickými rizikami prost</w:t>
      </w:r>
      <w:r w:rsidR="00BF4660">
        <w:rPr>
          <w:rFonts w:ascii="Arial" w:eastAsiaTheme="minorHAnsi" w:hAnsi="Arial" w:cs="Arial"/>
          <w:color w:val="000000" w:themeColor="text1"/>
          <w:sz w:val="19"/>
          <w:szCs w:val="19"/>
          <w:lang w:val="sk-SK"/>
        </w:rPr>
        <w:t>redníctvom adaptačných opatrení,</w:t>
      </w:r>
    </w:p>
    <w:p w14:paraId="49EB3205" w14:textId="4C6E975B"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budovanie adaptačnej kapacity – tvorba informačných podporných sociálnych štruk</w:t>
      </w:r>
      <w:r w:rsidR="00BF4660">
        <w:rPr>
          <w:rFonts w:ascii="Arial" w:eastAsiaTheme="minorHAnsi" w:hAnsi="Arial" w:cs="Arial"/>
          <w:color w:val="000000" w:themeColor="text1"/>
          <w:sz w:val="19"/>
          <w:szCs w:val="19"/>
          <w:lang w:val="sk-SK"/>
        </w:rPr>
        <w:t>túr a podpornej správy,</w:t>
      </w:r>
    </w:p>
    <w:p w14:paraId="34D646AF" w14:textId="4453E6A0" w:rsidR="00AF41FF"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života obyvateľov sídlisk prostredníctvom regenerácie vnútroblokov</w:t>
      </w:r>
      <w:r w:rsidR="00791246" w:rsidRPr="00F573DD">
        <w:rPr>
          <w:rFonts w:ascii="Arial" w:eastAsiaTheme="minorHAnsi" w:hAnsi="Arial" w:cs="Arial"/>
          <w:color w:val="000000" w:themeColor="text1"/>
          <w:sz w:val="19"/>
          <w:szCs w:val="19"/>
          <w:lang w:val="sk-SK"/>
        </w:rPr>
        <w:t>.</w:t>
      </w:r>
    </w:p>
    <w:p w14:paraId="61C36363" w14:textId="6F677C0B" w:rsidR="00791246" w:rsidRPr="00F573DD" w:rsidRDefault="00AF41FF" w:rsidP="004732ED">
      <w:pPr>
        <w:numPr>
          <w:ilvl w:val="0"/>
          <w:numId w:val="6"/>
        </w:numPr>
        <w:spacing w:after="0" w:line="288" w:lineRule="auto"/>
        <w:jc w:val="both"/>
        <w:rPr>
          <w:rFonts w:ascii="Arial" w:hAnsi="Arial" w:cs="Arial"/>
          <w:b/>
          <w:color w:val="000000" w:themeColor="text1"/>
          <w:sz w:val="19"/>
          <w:szCs w:val="19"/>
        </w:rPr>
      </w:pPr>
      <w:r w:rsidRPr="00F573DD">
        <w:rPr>
          <w:rFonts w:ascii="Arial" w:hAnsi="Arial" w:cs="Arial"/>
          <w:b/>
          <w:bCs/>
          <w:color w:val="000000" w:themeColor="text1"/>
          <w:sz w:val="19"/>
          <w:szCs w:val="19"/>
        </w:rPr>
        <w:t xml:space="preserve">súlad </w:t>
      </w:r>
      <w:r w:rsidR="002A0A7A">
        <w:rPr>
          <w:rFonts w:ascii="Arial" w:hAnsi="Arial" w:cs="Arial"/>
          <w:b/>
          <w:bCs/>
          <w:color w:val="000000" w:themeColor="text1"/>
          <w:sz w:val="19"/>
          <w:szCs w:val="19"/>
        </w:rPr>
        <w:t xml:space="preserve">hlavných </w:t>
      </w:r>
      <w:r w:rsidRPr="00F573DD">
        <w:rPr>
          <w:rFonts w:ascii="Arial" w:hAnsi="Arial" w:cs="Arial"/>
          <w:b/>
          <w:bCs/>
          <w:color w:val="000000" w:themeColor="text1"/>
          <w:sz w:val="19"/>
          <w:szCs w:val="19"/>
        </w:rPr>
        <w:t xml:space="preserve">aktivít projektu </w:t>
      </w:r>
      <w:r w:rsidR="002A0A7A">
        <w:rPr>
          <w:rFonts w:ascii="Arial" w:hAnsi="Arial" w:cs="Arial"/>
          <w:b/>
          <w:bCs/>
          <w:color w:val="000000" w:themeColor="text1"/>
          <w:sz w:val="19"/>
          <w:szCs w:val="19"/>
        </w:rPr>
        <w:t>s</w:t>
      </w:r>
      <w:r w:rsidRPr="00F573DD">
        <w:rPr>
          <w:rFonts w:ascii="Arial" w:hAnsi="Arial" w:cs="Arial"/>
          <w:b/>
          <w:bCs/>
          <w:color w:val="000000" w:themeColor="text1"/>
          <w:sz w:val="19"/>
          <w:szCs w:val="19"/>
        </w:rPr>
        <w:t xml:space="preserve"> definovanými </w:t>
      </w:r>
      <w:r w:rsidR="002A0A7A">
        <w:rPr>
          <w:rFonts w:ascii="Arial" w:hAnsi="Arial" w:cs="Arial"/>
          <w:b/>
          <w:bCs/>
          <w:color w:val="000000" w:themeColor="text1"/>
          <w:sz w:val="19"/>
          <w:szCs w:val="19"/>
        </w:rPr>
        <w:t xml:space="preserve">oprávnenými aktivitami </w:t>
      </w:r>
      <w:r w:rsidRPr="00F573DD">
        <w:rPr>
          <w:rFonts w:ascii="Arial" w:hAnsi="Arial" w:cs="Arial"/>
          <w:b/>
          <w:bCs/>
          <w:color w:val="000000" w:themeColor="text1"/>
          <w:sz w:val="19"/>
          <w:szCs w:val="19"/>
        </w:rPr>
        <w:t>IROP</w:t>
      </w:r>
    </w:p>
    <w:p w14:paraId="2D4E619D" w14:textId="700E91FA" w:rsidR="00BC4208" w:rsidRPr="001433D1" w:rsidRDefault="00BC4208" w:rsidP="00AE1BDE">
      <w:pPr>
        <w:pStyle w:val="Odsekzoznamu"/>
        <w:spacing w:after="0" w:line="288" w:lineRule="auto"/>
        <w:contextualSpacing w:val="0"/>
        <w:jc w:val="both"/>
        <w:rPr>
          <w:rFonts w:ascii="Arial" w:hAnsi="Arial" w:cs="Arial"/>
          <w:b/>
          <w:color w:val="000000" w:themeColor="text1"/>
          <w:sz w:val="19"/>
          <w:szCs w:val="19"/>
          <w:lang w:val="sk-SK"/>
        </w:rPr>
      </w:pPr>
      <w:r w:rsidRPr="001433D1">
        <w:rPr>
          <w:rFonts w:ascii="Arial" w:hAnsi="Arial" w:cs="Arial"/>
          <w:color w:val="000000" w:themeColor="text1"/>
          <w:sz w:val="19"/>
          <w:szCs w:val="19"/>
          <w:lang w:val="sk-SK"/>
        </w:rPr>
        <w:t xml:space="preserve">Hodnotí sa (áno/nie), či je žiadosť o NFP </w:t>
      </w:r>
      <w:r w:rsidR="002A0A7A">
        <w:rPr>
          <w:rFonts w:ascii="Arial" w:hAnsi="Arial" w:cs="Arial"/>
          <w:color w:val="000000" w:themeColor="text1"/>
          <w:sz w:val="19"/>
          <w:szCs w:val="19"/>
          <w:lang w:val="sk-SK"/>
        </w:rPr>
        <w:t>v súlade s definovanými oprávnenými aktivitami IROP</w:t>
      </w:r>
      <w:r w:rsidRPr="001433D1">
        <w:rPr>
          <w:rFonts w:ascii="Arial" w:hAnsi="Arial" w:cs="Arial"/>
          <w:color w:val="000000" w:themeColor="text1"/>
          <w:sz w:val="19"/>
          <w:szCs w:val="19"/>
          <w:lang w:val="sk-SK"/>
        </w:rPr>
        <w:t xml:space="preserve"> (pri zachovaní podmienok výzvy ohľadom realizácie jednotlivých aktivít):</w:t>
      </w:r>
    </w:p>
    <w:p w14:paraId="53938995" w14:textId="10557A4F" w:rsidR="005562F0" w:rsidRPr="00F573DD" w:rsidRDefault="005562F0" w:rsidP="00AE1BDE">
      <w:pPr>
        <w:spacing w:after="0" w:line="288" w:lineRule="auto"/>
        <w:ind w:left="720"/>
        <w:jc w:val="both"/>
        <w:rPr>
          <w:rFonts w:ascii="Arial" w:hAnsi="Arial" w:cs="Arial"/>
          <w:bCs/>
          <w:color w:val="000000" w:themeColor="text1"/>
          <w:sz w:val="19"/>
          <w:szCs w:val="19"/>
        </w:rPr>
      </w:pPr>
      <w:r w:rsidRPr="00F573DD">
        <w:rPr>
          <w:rFonts w:ascii="Arial" w:hAnsi="Arial" w:cs="Arial"/>
          <w:bCs/>
          <w:color w:val="000000" w:themeColor="text1"/>
          <w:sz w:val="19"/>
          <w:szCs w:val="19"/>
        </w:rPr>
        <w:t xml:space="preserve">Neinvestičné </w:t>
      </w:r>
      <w:r w:rsidR="00752CE8" w:rsidRPr="00F573DD">
        <w:rPr>
          <w:rFonts w:ascii="Arial" w:hAnsi="Arial" w:cs="Arial"/>
          <w:bCs/>
          <w:color w:val="000000" w:themeColor="text1"/>
          <w:sz w:val="19"/>
          <w:szCs w:val="19"/>
        </w:rPr>
        <w:t>aktivity</w:t>
      </w:r>
      <w:r w:rsidRPr="00F573DD">
        <w:rPr>
          <w:rFonts w:ascii="Arial" w:hAnsi="Arial" w:cs="Arial"/>
          <w:bCs/>
          <w:color w:val="000000" w:themeColor="text1"/>
          <w:sz w:val="19"/>
          <w:szCs w:val="19"/>
        </w:rPr>
        <w:t>:</w:t>
      </w:r>
    </w:p>
    <w:p w14:paraId="470D4617" w14:textId="31830F24" w:rsidR="00752CE8" w:rsidRPr="00F573DD" w:rsidRDefault="00752CE8"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w:t>
      </w:r>
    </w:p>
    <w:p w14:paraId="39CFBBF9" w14:textId="5C4D4E34" w:rsidR="00752CE8" w:rsidRPr="00F573DD" w:rsidRDefault="00752CE8"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znečistenia ovzdušia: príprava koncepčných dokumentov za účelom návrhu realizácie systémových opatrení na znižovanie znečistenia ovzdušia</w:t>
      </w:r>
      <w:r w:rsidR="00C25187">
        <w:rPr>
          <w:rFonts w:ascii="Arial" w:eastAsiaTheme="minorHAnsi" w:hAnsi="Arial" w:cs="Arial"/>
          <w:color w:val="000000" w:themeColor="text1"/>
          <w:sz w:val="19"/>
          <w:szCs w:val="19"/>
          <w:lang w:val="sk-SK"/>
        </w:rPr>
        <w:t xml:space="preserve"> </w:t>
      </w:r>
      <w:r w:rsidR="00C25187" w:rsidRPr="00C25187">
        <w:rPr>
          <w:rFonts w:ascii="Arial" w:eastAsiaTheme="minorHAnsi" w:hAnsi="Arial" w:cs="Arial"/>
          <w:color w:val="000000" w:themeColor="text1"/>
          <w:sz w:val="19"/>
          <w:szCs w:val="19"/>
          <w:lang w:val="sk-SK"/>
        </w:rPr>
        <w:t>(napr. dokumentácia pre vymedzenie nízkoemisných zón v mestách a pod.)</w:t>
      </w:r>
      <w:r w:rsidRPr="00F573DD">
        <w:rPr>
          <w:rFonts w:ascii="Arial" w:eastAsiaTheme="minorHAnsi" w:hAnsi="Arial" w:cs="Arial"/>
          <w:color w:val="000000" w:themeColor="text1"/>
          <w:sz w:val="19"/>
          <w:szCs w:val="19"/>
          <w:lang w:val="sk-SK"/>
        </w:rPr>
        <w:t>.</w:t>
      </w:r>
    </w:p>
    <w:p w14:paraId="2CC0DE81" w14:textId="0DB610E8" w:rsidR="00752CE8" w:rsidRPr="00F573DD" w:rsidRDefault="00752CE8" w:rsidP="00AE1BDE">
      <w:pPr>
        <w:spacing w:after="0" w:line="288" w:lineRule="auto"/>
        <w:ind w:left="720"/>
        <w:jc w:val="both"/>
        <w:rPr>
          <w:rFonts w:ascii="Arial" w:hAnsi="Arial" w:cs="Arial"/>
          <w:color w:val="000000" w:themeColor="text1"/>
          <w:sz w:val="19"/>
          <w:szCs w:val="19"/>
        </w:rPr>
      </w:pPr>
      <w:r w:rsidRPr="00F573DD">
        <w:rPr>
          <w:rFonts w:ascii="Arial" w:hAnsi="Arial" w:cs="Arial"/>
          <w:bCs/>
          <w:color w:val="000000" w:themeColor="text1"/>
          <w:sz w:val="19"/>
          <w:szCs w:val="19"/>
        </w:rPr>
        <w:t>Investičné aktivity:</w:t>
      </w:r>
    </w:p>
    <w:p w14:paraId="350EB79C" w14:textId="4B4CDCC0" w:rsidR="00752CE8" w:rsidRPr="00F573DD"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na zdroji  hluku, resp. vibrácií</w:t>
      </w:r>
      <w:r w:rsidR="00322E59">
        <w:rPr>
          <w:rFonts w:ascii="Arial" w:eastAsiaTheme="minorHAnsi" w:hAnsi="Arial" w:cs="Arial"/>
          <w:color w:val="000000" w:themeColor="text1"/>
          <w:sz w:val="19"/>
          <w:szCs w:val="19"/>
          <w:lang w:val="sk-SK"/>
        </w:rPr>
        <w:t>,</w:t>
      </w:r>
      <w:r w:rsidRPr="008A58B6">
        <w:rPr>
          <w:rFonts w:ascii="Arial" w:eastAsiaTheme="minorHAnsi" w:hAnsi="Arial" w:cs="Arial"/>
          <w:color w:val="000000" w:themeColor="text1"/>
          <w:sz w:val="19"/>
          <w:szCs w:val="19"/>
          <w:lang w:val="sk-SK"/>
        </w:rPr>
        <w:t xml:space="preserve"> </w:t>
      </w:r>
    </w:p>
    <w:p w14:paraId="486C70EE" w14:textId="1F40B192"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322E59">
        <w:rPr>
          <w:rFonts w:ascii="Arial" w:eastAsiaTheme="minorHAnsi" w:hAnsi="Arial" w:cs="Arial"/>
          <w:color w:val="000000" w:themeColor="text1"/>
          <w:sz w:val="19"/>
          <w:szCs w:val="19"/>
          <w:lang w:val="sk-SK"/>
        </w:rPr>
        <w:t>mene pre voľne žijúce organizmy,</w:t>
      </w:r>
    </w:p>
    <w:p w14:paraId="03354550" w14:textId="27144360"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mestské prvky napr. prvky drobnej infraštruktúry urbánneho dizajnu, zelené parky, zelené steny a zelené strechy, ktoré biodiverzite poskytujú prostredie a ekosystémom umožňujú fungovanie a poskytovanie služieb prepojením mestských, pr</w:t>
      </w:r>
      <w:r w:rsidR="00322E59">
        <w:rPr>
          <w:rFonts w:ascii="Arial" w:eastAsiaTheme="minorHAnsi" w:hAnsi="Arial" w:cs="Arial"/>
          <w:color w:val="000000" w:themeColor="text1"/>
          <w:sz w:val="19"/>
          <w:szCs w:val="19"/>
          <w:lang w:val="sk-SK"/>
        </w:rPr>
        <w:t>ímestských a vidieckych oblastí,</w:t>
      </w:r>
    </w:p>
    <w:p w14:paraId="2DB0C24A" w14:textId="75DB02B5"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322E59">
        <w:rPr>
          <w:rFonts w:ascii="Arial" w:eastAsiaTheme="minorHAnsi" w:hAnsi="Arial" w:cs="Arial"/>
          <w:color w:val="000000" w:themeColor="text1"/>
          <w:sz w:val="19"/>
          <w:szCs w:val="19"/>
          <w:lang w:val="sk-SK"/>
        </w:rPr>
        <w:t>tenách, vegetačné stredové pásy,</w:t>
      </w:r>
    </w:p>
    <w:p w14:paraId="711A5B83" w14:textId="219D027B"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zazelenanie miest (výsadba a regenerácia izolačnej zelene oddeľujúcej obytnú zástavbu od priemyselných stavieb, komerčných areálov alebo frekve</w:t>
      </w:r>
      <w:r w:rsidR="00322E59">
        <w:rPr>
          <w:rFonts w:ascii="Arial" w:eastAsiaTheme="minorHAnsi" w:hAnsi="Arial" w:cs="Arial"/>
          <w:color w:val="000000" w:themeColor="text1"/>
          <w:sz w:val="19"/>
          <w:szCs w:val="19"/>
          <w:lang w:val="sk-SK"/>
        </w:rPr>
        <w:t>ntovaných dopravných koridorov),</w:t>
      </w:r>
    </w:p>
    <w:p w14:paraId="1B359E23" w14:textId="6517358F"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lastRenderedPageBreak/>
        <w:t xml:space="preserve">v regiónoch so zvyšujúcim sa úhrnom zrážok a obdobiami dažďa zavedenie osobitných zberných systémov na odpadovú a dažďovú vodu – zachytávať dažďové vody formou zaústenia strešných a terasových zvodov do povrchového odtokového systému na zber dažďovej vody a odvádzať zachytenú vodu do vsaku a zberných jazierok, dažďových záhrad, </w:t>
      </w:r>
      <w:r w:rsidR="00322E59">
        <w:rPr>
          <w:rFonts w:ascii="Arial" w:eastAsiaTheme="minorHAnsi" w:hAnsi="Arial" w:cs="Arial"/>
          <w:color w:val="000000" w:themeColor="text1"/>
          <w:sz w:val="19"/>
          <w:szCs w:val="19"/>
          <w:lang w:val="sk-SK"/>
        </w:rPr>
        <w:t>zriaďovanie vegetačných striech,</w:t>
      </w:r>
    </w:p>
    <w:p w14:paraId="73006DC4" w14:textId="1CFD96F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322E59">
        <w:rPr>
          <w:rFonts w:ascii="Arial" w:eastAsiaTheme="minorHAnsi" w:hAnsi="Arial" w:cs="Arial"/>
          <w:color w:val="000000" w:themeColor="text1"/>
          <w:sz w:val="19"/>
          <w:szCs w:val="19"/>
          <w:lang w:val="sk-SK"/>
        </w:rPr>
        <w:t>inými nezlučiteľnými aktivitami,</w:t>
      </w:r>
    </w:p>
    <w:p w14:paraId="727FFC39" w14:textId="461AD66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w:t>
      </w:r>
      <w:r w:rsidR="00322E59">
        <w:rPr>
          <w:rFonts w:ascii="Arial" w:eastAsiaTheme="minorHAnsi" w:hAnsi="Arial" w:cs="Arial"/>
          <w:color w:val="000000" w:themeColor="text1"/>
          <w:sz w:val="19"/>
          <w:szCs w:val="19"/>
          <w:lang w:val="sk-SK"/>
        </w:rPr>
        <w:t>idory v urbanizovanom prostredí,</w:t>
      </w:r>
    </w:p>
    <w:p w14:paraId="32FC1902" w14:textId="77777777" w:rsid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regenerácia vnútroblokov sídlisk s uplatnením ekologických princípov tvorby a ochrany zelene.</w:t>
      </w:r>
    </w:p>
    <w:p w14:paraId="3010C8DB" w14:textId="4BDADA99" w:rsidR="00A466FA" w:rsidRDefault="00A466FA" w:rsidP="004732ED">
      <w:pPr>
        <w:numPr>
          <w:ilvl w:val="0"/>
          <w:numId w:val="6"/>
        </w:numPr>
        <w:spacing w:before="120" w:after="120" w:line="288" w:lineRule="auto"/>
        <w:jc w:val="both"/>
        <w:rPr>
          <w:rFonts w:ascii="Arial" w:hAnsi="Arial" w:cs="Arial"/>
          <w:b/>
          <w:bCs/>
          <w:sz w:val="19"/>
          <w:szCs w:val="19"/>
        </w:rPr>
      </w:pPr>
      <w:r w:rsidRPr="00A466FA">
        <w:rPr>
          <w:rFonts w:ascii="Arial" w:hAnsi="Arial" w:cs="Arial"/>
          <w:b/>
          <w:bCs/>
          <w:sz w:val="19"/>
          <w:szCs w:val="19"/>
        </w:rPr>
        <w:t>súlad projektu s hlavnými zásadami výberu operácií</w:t>
      </w:r>
      <w:r w:rsidR="001A072C">
        <w:rPr>
          <w:rFonts w:ascii="Arial" w:hAnsi="Arial" w:cs="Arial"/>
          <w:b/>
          <w:bCs/>
          <w:sz w:val="19"/>
          <w:szCs w:val="19"/>
        </w:rPr>
        <w:t xml:space="preserve"> pre SC 4.3.1</w:t>
      </w:r>
    </w:p>
    <w:p w14:paraId="6B01A5CA" w14:textId="7D5228A1" w:rsidR="00D17E9F" w:rsidRPr="00AE1BDE" w:rsidRDefault="00D17E9F"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E07B2F" w:rsidRPr="00AE1BDE">
        <w:rPr>
          <w:rFonts w:ascii="Arial" w:hAnsi="Arial" w:cs="Arial"/>
          <w:color w:val="000000" w:themeColor="text1"/>
          <w:sz w:val="19"/>
          <w:szCs w:val="19"/>
          <w:lang w:val="sk-SK"/>
        </w:rPr>
        <w:t>so zásadami výberu operácií, ktoré sú relevantné pre projekt, a to primerane a v kontexte podmienok výzvy</w:t>
      </w:r>
      <w:r w:rsidRPr="00AE1BDE">
        <w:rPr>
          <w:rFonts w:ascii="Arial" w:hAnsi="Arial" w:cs="Arial"/>
          <w:color w:val="000000" w:themeColor="text1"/>
          <w:sz w:val="19"/>
          <w:szCs w:val="19"/>
          <w:lang w:val="sk-SK"/>
        </w:rPr>
        <w:t>:</w:t>
      </w:r>
    </w:p>
    <w:p w14:paraId="70BFB49E" w14:textId="0B103E7B"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05810F48" w14:textId="09399B80"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podporené stavebné objekty (verejne prístupné priestory a verejne prístupné budovy) musia byť plne bezbariérové v súlade s princípmi univerzálneho navrhovania - projekt spĺňa požiadavky v súlade s vyhláškou MŽP SR č. 532/2002 Z. z.,</w:t>
      </w:r>
    </w:p>
    <w:p w14:paraId="39422162" w14:textId="1C5AF28C" w:rsidR="00D17E9F"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68179A22" w14:textId="77777777" w:rsidR="00316E56" w:rsidRPr="00AE1BDE" w:rsidRDefault="00316E56" w:rsidP="00AE1BDE">
      <w:pPr>
        <w:pStyle w:val="Odsekzoznamu"/>
        <w:spacing w:after="0" w:line="288" w:lineRule="auto"/>
        <w:ind w:left="1134"/>
        <w:contextualSpacing w:val="0"/>
        <w:jc w:val="both"/>
        <w:rPr>
          <w:rFonts w:ascii="Arial" w:eastAsiaTheme="minorHAnsi" w:hAnsi="Arial" w:cs="Arial"/>
          <w:color w:val="000000" w:themeColor="text1"/>
          <w:sz w:val="19"/>
          <w:szCs w:val="19"/>
          <w:lang w:val="sk-SK"/>
        </w:rPr>
      </w:pPr>
    </w:p>
    <w:p w14:paraId="4A1E4097" w14:textId="77777777" w:rsidR="00316E56" w:rsidRPr="00AE1BDE" w:rsidRDefault="00316E56"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V závislosti od konkrétneho projektu by mali byť realizované opatrenia, ktoré zohľadňujú nasledovné všeobecné aspekty vo vzťahu k sídelnému prostrediu:</w:t>
      </w:r>
    </w:p>
    <w:p w14:paraId="05A0B7B4" w14:textId="5A08F06D"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zavádzanie postupov udržateľného hospodárenia so zrážkovými vodami formou  znižovania podielu nepriepustných povrchov – na verejných priestranstvách v meste ako aj na parkoviskách v maximálne možnej miere ponechávať priepustné povrchy (zatrávňovacie dlaždice, d</w:t>
      </w:r>
      <w:r w:rsidR="00EE2FEC" w:rsidRPr="00AE1BDE">
        <w:rPr>
          <w:rFonts w:ascii="Arial" w:eastAsiaTheme="minorHAnsi" w:hAnsi="Arial" w:cs="Arial"/>
          <w:color w:val="000000" w:themeColor="text1"/>
          <w:sz w:val="19"/>
          <w:szCs w:val="19"/>
          <w:lang w:val="sk-SK"/>
        </w:rPr>
        <w:t>lažby v pieskovom lôžku a pod.),</w:t>
      </w:r>
    </w:p>
    <w:p w14:paraId="01B41583" w14:textId="75BDD0A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pri správe a údržbe zelene využívať záhradnícke technológie, vyvinuté za účelom úspory vody a prehodnotiť intenzitné triedy údržby zelene s cieľom prí</w:t>
      </w:r>
      <w:r w:rsidR="00EE2FEC" w:rsidRPr="00AE1BDE">
        <w:rPr>
          <w:rFonts w:ascii="Arial" w:eastAsiaTheme="minorHAnsi" w:hAnsi="Arial" w:cs="Arial"/>
          <w:color w:val="000000" w:themeColor="text1"/>
          <w:sz w:val="19"/>
          <w:szCs w:val="19"/>
          <w:lang w:val="sk-SK"/>
        </w:rPr>
        <w:t>rode blízkemu manažmentu zelene,</w:t>
      </w:r>
    </w:p>
    <w:p w14:paraId="74AA0101" w14:textId="2519AF8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 xml:space="preserve">prispôsobiť výber kostrových drevín pre výsadbu v sídlach na predpokladané zvýšenie teploty a posun výškového vegetačného stupňa, zvýšiť diverzifikáciu druhovej a vekovej štruktúry drevín, vo väčšej miere vysádzať aj krátkoveké  druhy stromov, a to v </w:t>
      </w:r>
      <w:r w:rsidR="00EE2FEC" w:rsidRPr="00AE1BDE">
        <w:rPr>
          <w:rFonts w:ascii="Arial" w:eastAsiaTheme="minorHAnsi" w:hAnsi="Arial" w:cs="Arial"/>
          <w:color w:val="000000" w:themeColor="text1"/>
          <w:sz w:val="19"/>
          <w:szCs w:val="19"/>
          <w:lang w:val="sk-SK"/>
        </w:rPr>
        <w:t>poraste aj ako cieľových drevín,</w:t>
      </w:r>
    </w:p>
    <w:p w14:paraId="2AF11351" w14:textId="0B2EC873"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v bezprostrednej blízkosti obytných zón v intravilánoch miest a obcí prispôsobiť manažment údržby a druhové zloženie verejnej zelene zdravotno-hygienickým štandardom kvality ovzdušia  s ohľadom na obsah alergénov.</w:t>
      </w:r>
    </w:p>
    <w:p w14:paraId="62BD6979" w14:textId="77777777" w:rsidR="00AE1BDE" w:rsidRDefault="00AE1BDE" w:rsidP="00AE1BDE">
      <w:pPr>
        <w:spacing w:after="0" w:line="288" w:lineRule="auto"/>
        <w:jc w:val="both"/>
        <w:rPr>
          <w:rFonts w:ascii="Arial" w:hAnsi="Arial" w:cs="Arial"/>
          <w:color w:val="000000" w:themeColor="text1"/>
          <w:sz w:val="19"/>
          <w:szCs w:val="19"/>
        </w:rPr>
      </w:pPr>
    </w:p>
    <w:p w14:paraId="55DE52B6" w14:textId="006E4A3F" w:rsidR="007B67C9" w:rsidRDefault="00FA0DFB" w:rsidP="00AE1BDE">
      <w:pPr>
        <w:spacing w:after="0" w:line="288" w:lineRule="auto"/>
        <w:jc w:val="both"/>
        <w:rPr>
          <w:rFonts w:ascii="Arial" w:hAnsi="Arial" w:cs="Arial"/>
          <w:color w:val="000000" w:themeColor="text1"/>
          <w:sz w:val="19"/>
          <w:szCs w:val="19"/>
        </w:rPr>
      </w:pPr>
      <w:r w:rsidRPr="00AE1BDE">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B30ED0" w:rsidRPr="00AE1BDE">
        <w:rPr>
          <w:rFonts w:ascii="Arial" w:hAnsi="Arial" w:cs="Arial"/>
          <w:color w:val="000000" w:themeColor="text1"/>
          <w:sz w:val="19"/>
          <w:szCs w:val="19"/>
        </w:rPr>
        <w:t>,</w:t>
      </w:r>
      <w:r w:rsidRPr="00AE1BDE">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w:t>
      </w:r>
      <w:r w:rsidRPr="00C8207B">
        <w:rPr>
          <w:rFonts w:ascii="Arial" w:hAnsi="Arial" w:cs="Arial"/>
          <w:color w:val="000000" w:themeColor="text1"/>
          <w:sz w:val="19"/>
          <w:szCs w:val="19"/>
        </w:rPr>
        <w:t xml:space="preserve"> odkaz na dokument alebo relevantnú časť (ŽoNFP a relevantnej prílohy), na základe ktorej bolo vykonané hodnotenie. Hodnotiteľ je povinný uviesť odpoveď pri každom konkrétnom hodnotení vyluč</w:t>
      </w:r>
      <w:r w:rsidR="00B30ED0">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tak v prípade kladného ako aj negatívneho hodnotenia.</w:t>
      </w:r>
    </w:p>
    <w:p w14:paraId="1784455D" w14:textId="77777777" w:rsidR="00AE1BDE" w:rsidRDefault="00AE1BDE" w:rsidP="00AE1BDE">
      <w:pPr>
        <w:spacing w:after="0" w:line="288" w:lineRule="auto"/>
        <w:jc w:val="both"/>
        <w:rPr>
          <w:rFonts w:ascii="Arial" w:hAnsi="Arial" w:cs="Arial"/>
          <w:color w:val="000000" w:themeColor="text1"/>
          <w:sz w:val="19"/>
          <w:szCs w:val="19"/>
        </w:rPr>
      </w:pPr>
    </w:p>
    <w:p w14:paraId="4C292D58" w14:textId="77777777" w:rsidR="00AE1BDE" w:rsidRDefault="00AE1BDE" w:rsidP="00AE1BDE">
      <w:pPr>
        <w:spacing w:after="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F573DD" w:rsidRPr="00F573DD" w14:paraId="2AC55F5B" w14:textId="77777777" w:rsidTr="007B67C9">
        <w:trPr>
          <w:trHeight w:val="397"/>
        </w:trPr>
        <w:tc>
          <w:tcPr>
            <w:tcW w:w="201" w:type="pct"/>
            <w:shd w:val="clear" w:color="auto" w:fill="DEEAF6" w:themeFill="accent1" w:themeFillTint="33"/>
            <w:vAlign w:val="center"/>
            <w:hideMark/>
          </w:tcPr>
          <w:p w14:paraId="4D18005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0" w:type="pct"/>
            <w:shd w:val="clear" w:color="auto" w:fill="DEEAF6" w:themeFill="accent1" w:themeFillTint="33"/>
            <w:vAlign w:val="center"/>
            <w:hideMark/>
          </w:tcPr>
          <w:p w14:paraId="2CD2A702"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85DCC8C"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17CE203"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1EF76E0D"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5459DDA"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6FEDF932" w14:textId="77777777" w:rsidTr="007338EA">
        <w:trPr>
          <w:trHeight w:val="821"/>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6D6C147" w14:textId="0F25B289"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1.2</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77C1759D" w14:textId="57DF9160" w:rsidR="008A6AA9" w:rsidRPr="00F573DD" w:rsidRDefault="008A6AA9" w:rsidP="008A6AA9">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Súlad projektu s Regionálnou integrovanou územnou stratégiou/Integrovanou územnou stratégiou UMR </w:t>
            </w: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14:paraId="53CA0A69" w14:textId="3976EF91"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súlad s vypracovanou </w:t>
            </w:r>
            <w:r w:rsidRPr="00051F94">
              <w:rPr>
                <w:rFonts w:ascii="Arial" w:eastAsia="Helvetica" w:hAnsi="Arial" w:cs="Arial"/>
                <w:color w:val="000000" w:themeColor="text1"/>
                <w:sz w:val="19"/>
                <w:szCs w:val="19"/>
              </w:rPr>
              <w:t>Regionálnou integrovanou územnou stratégiou/Integrovanou územnou stratégiou UMR.</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08FE3A16" w14:textId="5837B0B5"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1C070C9A" w14:textId="1AD7A068"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557B22AC" w14:textId="4E7FB98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Projekt je v súlade s Regionálnou integrovanou územnou stratégiou/Integrovanou územnou stratégiou UMR.</w:t>
            </w:r>
          </w:p>
        </w:tc>
      </w:tr>
      <w:tr w:rsidR="008A6AA9" w:rsidRPr="00F573DD" w14:paraId="3DF6DE2A" w14:textId="77777777" w:rsidTr="007338EA">
        <w:trPr>
          <w:trHeight w:val="717"/>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177DF5C4"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0" w:type="pct"/>
            <w:vMerge/>
            <w:tcBorders>
              <w:top w:val="single" w:sz="4" w:space="0" w:color="auto"/>
              <w:left w:val="single" w:sz="4" w:space="0" w:color="auto"/>
              <w:bottom w:val="single" w:sz="4" w:space="0" w:color="auto"/>
              <w:right w:val="single" w:sz="4" w:space="0" w:color="auto"/>
            </w:tcBorders>
            <w:vAlign w:val="center"/>
            <w:hideMark/>
          </w:tcPr>
          <w:p w14:paraId="564A2AC1"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560" w:type="pct"/>
            <w:vMerge/>
            <w:tcBorders>
              <w:top w:val="single" w:sz="4" w:space="0" w:color="auto"/>
              <w:left w:val="single" w:sz="4" w:space="0" w:color="auto"/>
              <w:bottom w:val="single" w:sz="4" w:space="0" w:color="auto"/>
              <w:right w:val="single" w:sz="4" w:space="0" w:color="auto"/>
            </w:tcBorders>
            <w:vAlign w:val="center"/>
            <w:hideMark/>
          </w:tcPr>
          <w:p w14:paraId="7657240C" w14:textId="77777777" w:rsidR="008A6AA9" w:rsidRPr="00F573DD" w:rsidRDefault="008A6AA9" w:rsidP="008A6AA9">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80EDCD2"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3D3A0C87" w14:textId="68160DCC"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76FF5F45" w14:textId="2085C728"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Projekt nie je v súlade s Regionálnou integrovanou územnou stratégiou/Integrovanou územnou stratégiou UMR.</w:t>
            </w:r>
          </w:p>
        </w:tc>
      </w:tr>
    </w:tbl>
    <w:p w14:paraId="79D34AA7" w14:textId="438AD78B" w:rsidR="002C3DA9" w:rsidRPr="00C8207B" w:rsidRDefault="002C3DA9"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 príloha Opis projektu.</w:t>
      </w:r>
    </w:p>
    <w:p w14:paraId="39E3D29E" w14:textId="4750EBCE" w:rsidR="002C3DA9" w:rsidRPr="003A004E"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w:t>
      </w:r>
      <w:r w:rsidRPr="003A004E">
        <w:rPr>
          <w:rFonts w:ascii="Arial" w:hAnsi="Arial" w:cs="Arial"/>
          <w:color w:val="000000" w:themeColor="text1"/>
          <w:sz w:val="19"/>
          <w:szCs w:val="19"/>
        </w:rPr>
        <w:t>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0C7686F" w14:textId="06730DFA" w:rsidR="00FD6F5D"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 </w:t>
      </w: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0C260DF9" w14:textId="77777777" w:rsidTr="00A30400">
        <w:trPr>
          <w:trHeight w:val="397"/>
        </w:trPr>
        <w:tc>
          <w:tcPr>
            <w:tcW w:w="200" w:type="pct"/>
            <w:shd w:val="clear" w:color="auto" w:fill="DEEAF6" w:themeFill="accent1" w:themeFillTint="33"/>
            <w:vAlign w:val="center"/>
            <w:hideMark/>
          </w:tcPr>
          <w:p w14:paraId="5298778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E2F2787"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320C2E93"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86390A7"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EB10294"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7BCAC2D"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3472F8FC" w14:textId="77777777" w:rsidTr="00A30400">
        <w:trPr>
          <w:trHeight w:val="859"/>
        </w:trPr>
        <w:tc>
          <w:tcPr>
            <w:tcW w:w="200" w:type="pct"/>
            <w:vMerge w:val="restart"/>
            <w:tcBorders>
              <w:top w:val="single" w:sz="4" w:space="0" w:color="auto"/>
              <w:left w:val="single" w:sz="4" w:space="0" w:color="auto"/>
              <w:right w:val="single" w:sz="4" w:space="0" w:color="auto"/>
            </w:tcBorders>
            <w:vAlign w:val="center"/>
          </w:tcPr>
          <w:p w14:paraId="32DED01D" w14:textId="28B4FD50"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1.3</w:t>
            </w:r>
          </w:p>
        </w:tc>
        <w:tc>
          <w:tcPr>
            <w:tcW w:w="769" w:type="pct"/>
            <w:vMerge w:val="restart"/>
            <w:tcBorders>
              <w:top w:val="single" w:sz="4" w:space="0" w:color="auto"/>
              <w:left w:val="single" w:sz="4" w:space="0" w:color="auto"/>
              <w:right w:val="single" w:sz="4" w:space="0" w:color="auto"/>
            </w:tcBorders>
            <w:vAlign w:val="center"/>
          </w:tcPr>
          <w:p w14:paraId="28E2C898" w14:textId="1DCABE6F" w:rsidR="008A6AA9" w:rsidRPr="00F573DD" w:rsidRDefault="008A6AA9" w:rsidP="00AE1BDE">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Príspevok projektu k integrovaným operáciám </w:t>
            </w:r>
          </w:p>
        </w:tc>
        <w:tc>
          <w:tcPr>
            <w:tcW w:w="1559" w:type="pct"/>
            <w:vMerge w:val="restart"/>
            <w:tcBorders>
              <w:top w:val="single" w:sz="4" w:space="0" w:color="auto"/>
              <w:left w:val="single" w:sz="4" w:space="0" w:color="auto"/>
              <w:right w:val="single" w:sz="4" w:space="0" w:color="auto"/>
            </w:tcBorders>
            <w:vAlign w:val="center"/>
          </w:tcPr>
          <w:p w14:paraId="1F3643D1" w14:textId="23374109"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či je projekt súčasťou integrovanej operácie uvedenej v RIÚS/IÚS UMR a či </w:t>
            </w:r>
            <w:r>
              <w:rPr>
                <w:rFonts w:ascii="Arial" w:hAnsi="Arial" w:cs="Arial"/>
                <w:color w:val="000000" w:themeColor="text1"/>
                <w:sz w:val="19"/>
                <w:szCs w:val="19"/>
              </w:rPr>
              <w:t xml:space="preserve">tak </w:t>
            </w:r>
            <w:r w:rsidRPr="00051F94">
              <w:rPr>
                <w:rFonts w:ascii="Arial" w:hAnsi="Arial" w:cs="Arial"/>
                <w:color w:val="000000" w:themeColor="text1"/>
                <w:sz w:val="19"/>
                <w:szCs w:val="19"/>
              </w:rPr>
              <w:t>vytvára synergický efekt s inými aktivitami IROP alebo iných OP a podporuje tak integrovaný prístup.</w:t>
            </w:r>
          </w:p>
        </w:tc>
        <w:tc>
          <w:tcPr>
            <w:tcW w:w="453" w:type="pct"/>
            <w:vMerge w:val="restart"/>
            <w:tcBorders>
              <w:top w:val="single" w:sz="4" w:space="0" w:color="auto"/>
              <w:left w:val="single" w:sz="4" w:space="0" w:color="auto"/>
              <w:right w:val="single" w:sz="4" w:space="0" w:color="auto"/>
            </w:tcBorders>
            <w:vAlign w:val="center"/>
          </w:tcPr>
          <w:p w14:paraId="19C6BE81" w14:textId="77777777" w:rsidR="008A6AA9" w:rsidRPr="00051F94" w:rsidRDefault="008A6AA9" w:rsidP="00AE1BDE">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FD45F2C"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154084F" w14:textId="70D36A8D"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tcPr>
          <w:p w14:paraId="5FCF72C6" w14:textId="453F85A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 </w:t>
            </w:r>
            <w:r w:rsidRPr="00051F94">
              <w:rPr>
                <w:rFonts w:ascii="Arial" w:hAnsi="Arial" w:cs="Arial"/>
                <w:color w:val="000000" w:themeColor="text1"/>
                <w:sz w:val="19"/>
                <w:szCs w:val="19"/>
              </w:rPr>
              <w:t>podporuje</w:t>
            </w:r>
            <w:r>
              <w:rPr>
                <w:rFonts w:ascii="Arial" w:hAnsi="Arial" w:cs="Arial"/>
                <w:color w:val="000000" w:themeColor="text1"/>
                <w:sz w:val="19"/>
                <w:szCs w:val="19"/>
              </w:rPr>
              <w:t xml:space="preserve"> tak</w:t>
            </w:r>
            <w:r w:rsidRPr="00051F94">
              <w:rPr>
                <w:rFonts w:ascii="Arial" w:hAnsi="Arial" w:cs="Arial"/>
                <w:color w:val="000000" w:themeColor="text1"/>
                <w:sz w:val="19"/>
                <w:szCs w:val="19"/>
              </w:rPr>
              <w:t xml:space="preserve"> integrovaný prístup a vytvára synergický efekt s inými aktivitami IROP alebo iných OP. </w:t>
            </w:r>
          </w:p>
        </w:tc>
      </w:tr>
      <w:tr w:rsidR="008A6AA9" w:rsidRPr="00F573DD" w14:paraId="11C87655" w14:textId="77777777" w:rsidTr="00A30400">
        <w:trPr>
          <w:trHeight w:val="985"/>
        </w:trPr>
        <w:tc>
          <w:tcPr>
            <w:tcW w:w="200" w:type="pct"/>
            <w:vMerge/>
            <w:tcBorders>
              <w:left w:val="single" w:sz="4" w:space="0" w:color="auto"/>
              <w:bottom w:val="single" w:sz="4" w:space="0" w:color="auto"/>
              <w:right w:val="single" w:sz="4" w:space="0" w:color="auto"/>
            </w:tcBorders>
            <w:vAlign w:val="center"/>
          </w:tcPr>
          <w:p w14:paraId="1F63B91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4FC13073" w14:textId="77777777" w:rsidR="008A6AA9" w:rsidRPr="00F573DD" w:rsidRDefault="008A6AA9" w:rsidP="00AE1BDE">
            <w:pPr>
              <w:spacing w:line="288" w:lineRule="auto"/>
              <w:rPr>
                <w:rFonts w:ascii="Arial" w:eastAsia="Helvetica"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416C9E58" w14:textId="77777777" w:rsidR="008A6AA9" w:rsidRPr="00F573DD" w:rsidRDefault="008A6AA9" w:rsidP="00AE1BDE">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7F036564"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0559BD9" w14:textId="20B5A0DA"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tcPr>
          <w:p w14:paraId="2F48AAAD" w14:textId="1CCFE7B7"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nie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/alebo</w:t>
            </w:r>
            <w:r w:rsidRPr="00051F94">
              <w:rPr>
                <w:rFonts w:ascii="Arial" w:hAnsi="Arial" w:cs="Arial"/>
                <w:color w:val="000000" w:themeColor="text1"/>
                <w:sz w:val="19"/>
                <w:szCs w:val="19"/>
              </w:rPr>
              <w:t xml:space="preserve"> nepodporuje </w:t>
            </w:r>
            <w:r w:rsidR="00422B53">
              <w:rPr>
                <w:rFonts w:ascii="Arial" w:hAnsi="Arial" w:cs="Arial"/>
                <w:color w:val="000000" w:themeColor="text1"/>
                <w:sz w:val="19"/>
                <w:szCs w:val="19"/>
              </w:rPr>
              <w:t>i</w:t>
            </w:r>
            <w:r w:rsidRPr="00051F94">
              <w:rPr>
                <w:rFonts w:ascii="Arial" w:hAnsi="Arial" w:cs="Arial"/>
                <w:color w:val="000000" w:themeColor="text1"/>
                <w:sz w:val="19"/>
                <w:szCs w:val="19"/>
              </w:rPr>
              <w:t>ntegrovaný prístup a nevytvára synergický efekt s inými aktivitami IROP alebo iných OP.</w:t>
            </w:r>
          </w:p>
        </w:tc>
      </w:tr>
    </w:tbl>
    <w:p w14:paraId="71688EA4" w14:textId="50758363"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 príloha Opis projektu</w:t>
      </w:r>
      <w:r w:rsidR="005230F9" w:rsidRPr="005230F9">
        <w:rPr>
          <w:rFonts w:ascii="Arial" w:hAnsi="Arial" w:cs="Arial"/>
          <w:color w:val="000000" w:themeColor="text1"/>
          <w:sz w:val="19"/>
          <w:szCs w:val="19"/>
        </w:rPr>
        <w:t xml:space="preserve"> </w:t>
      </w:r>
      <w:r w:rsidR="005230F9">
        <w:rPr>
          <w:rFonts w:ascii="Arial" w:hAnsi="Arial" w:cs="Arial"/>
          <w:color w:val="000000" w:themeColor="text1"/>
          <w:sz w:val="19"/>
          <w:szCs w:val="19"/>
        </w:rPr>
        <w:t>a príslušnú stratégiu RIÚS/UMR.</w:t>
      </w:r>
    </w:p>
    <w:p w14:paraId="53350AC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34EAA4F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8C6A40B"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67900273" w14:textId="28D9FB03"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17488">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B30ED0">
        <w:rPr>
          <w:rFonts w:ascii="Arial" w:hAnsi="Arial" w:cs="Arial"/>
          <w:color w:val="000000" w:themeColor="text1"/>
          <w:sz w:val="19"/>
          <w:szCs w:val="19"/>
        </w:rPr>
        <w:t xml:space="preserve"> </w:t>
      </w:r>
      <w:r w:rsidR="00B30ED0" w:rsidRPr="006E0C80">
        <w:rPr>
          <w:rFonts w:ascii="Arial" w:hAnsi="Arial" w:cs="Arial"/>
          <w:color w:val="000000" w:themeColor="text1"/>
          <w:sz w:val="19"/>
          <w:szCs w:val="19"/>
        </w:rPr>
        <w:t xml:space="preserve">a </w:t>
      </w:r>
      <w:r w:rsidRPr="006E0C80">
        <w:rPr>
          <w:rFonts w:ascii="Arial" w:hAnsi="Arial" w:cs="Arial"/>
          <w:color w:val="000000" w:themeColor="text1"/>
          <w:sz w:val="19"/>
          <w:szCs w:val="19"/>
        </w:rPr>
        <w:t>či je predkladaný projekt</w:t>
      </w:r>
      <w:r w:rsidR="00371CC6">
        <w:rPr>
          <w:rFonts w:ascii="Arial" w:hAnsi="Arial" w:cs="Arial"/>
          <w:color w:val="000000" w:themeColor="text1"/>
          <w:sz w:val="19"/>
          <w:szCs w:val="19"/>
        </w:rPr>
        <w:t xml:space="preserve"> </w:t>
      </w:r>
      <w:r w:rsidRPr="006E0C80">
        <w:rPr>
          <w:rFonts w:ascii="Arial" w:hAnsi="Arial" w:cs="Arial"/>
          <w:color w:val="000000" w:themeColor="text1"/>
          <w:sz w:val="19"/>
          <w:szCs w:val="19"/>
        </w:rPr>
        <w:t>nevyhnutnou súčasťou integrovanej operácie</w:t>
      </w:r>
      <w:r w:rsidR="00371CC6" w:rsidRPr="00371CC6">
        <w:rPr>
          <w:rFonts w:ascii="Arial" w:eastAsia="Helvetica" w:hAnsi="Arial" w:cs="Arial"/>
          <w:color w:val="000000" w:themeColor="text1"/>
          <w:sz w:val="19"/>
          <w:szCs w:val="19"/>
        </w:rPr>
        <w:t xml:space="preserve"> </w:t>
      </w:r>
      <w:r w:rsidR="00371CC6" w:rsidRPr="00051F94">
        <w:rPr>
          <w:rFonts w:ascii="Arial" w:eastAsia="Helvetica" w:hAnsi="Arial" w:cs="Arial"/>
          <w:color w:val="000000" w:themeColor="text1"/>
          <w:sz w:val="19"/>
          <w:szCs w:val="19"/>
        </w:rPr>
        <w:t>uvedenej v RIÚS/IÚS UMR</w:t>
      </w:r>
      <w:r w:rsidRPr="006E0C80">
        <w:rPr>
          <w:rFonts w:ascii="Arial" w:hAnsi="Arial" w:cs="Arial"/>
          <w:color w:val="000000" w:themeColor="text1"/>
          <w:sz w:val="19"/>
          <w:szCs w:val="19"/>
        </w:rPr>
        <w:t>.</w:t>
      </w:r>
      <w:r w:rsidRPr="00C8207B">
        <w:rPr>
          <w:rFonts w:ascii="Arial" w:hAnsi="Arial" w:cs="Arial"/>
          <w:color w:val="000000" w:themeColor="text1"/>
          <w:sz w:val="19"/>
          <w:szCs w:val="19"/>
        </w:rPr>
        <w:t xml:space="preserve"> V prípade, že projekt spĺňa uvedené kritériá priradí bodovú hodnotu (6), v opačnom prípade bodovú hodnotu (0).</w:t>
      </w:r>
    </w:p>
    <w:p w14:paraId="1ABAE86C" w14:textId="77777777" w:rsidR="0091629E"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B1320C" w:rsidRPr="0075744F" w14:paraId="4825F223" w14:textId="77777777" w:rsidTr="00A30400">
        <w:trPr>
          <w:trHeight w:val="388"/>
        </w:trPr>
        <w:tc>
          <w:tcPr>
            <w:tcW w:w="187" w:type="pct"/>
            <w:shd w:val="clear" w:color="auto" w:fill="DEEAF6" w:themeFill="accent1" w:themeFillTint="33"/>
            <w:vAlign w:val="center"/>
            <w:hideMark/>
          </w:tcPr>
          <w:p w14:paraId="6E8743C1"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563F3514"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51E424BE"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38627D1E" w14:textId="77777777" w:rsidR="00B1320C" w:rsidRPr="0075744F" w:rsidRDefault="00B1320C"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3566B78C" w14:textId="77777777" w:rsidR="00B1320C" w:rsidRPr="0075744F" w:rsidRDefault="00B1320C"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409C52EC"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8A6AA9" w:rsidRPr="0075744F" w14:paraId="509B3074" w14:textId="77777777" w:rsidTr="00A30400">
        <w:tc>
          <w:tcPr>
            <w:tcW w:w="187" w:type="pct"/>
            <w:vMerge w:val="restart"/>
            <w:tcBorders>
              <w:top w:val="single" w:sz="4" w:space="0" w:color="auto"/>
              <w:left w:val="single" w:sz="4" w:space="0" w:color="auto"/>
              <w:right w:val="single" w:sz="4" w:space="0" w:color="auto"/>
            </w:tcBorders>
            <w:shd w:val="clear" w:color="auto" w:fill="auto"/>
            <w:vAlign w:val="center"/>
          </w:tcPr>
          <w:p w14:paraId="72C710B6" w14:textId="51C43F06" w:rsidR="008A6AA9" w:rsidRPr="0075744F" w:rsidRDefault="008A6AA9" w:rsidP="008A6AA9">
            <w:pPr>
              <w:widowControl w:val="0"/>
              <w:spacing w:line="288" w:lineRule="auto"/>
              <w:ind w:right="2"/>
              <w:jc w:val="center"/>
              <w:rPr>
                <w:rFonts w:ascii="Arial" w:hAnsi="Arial" w:cs="Arial"/>
                <w:b/>
                <w:bCs/>
                <w:color w:val="000000" w:themeColor="text1"/>
                <w:sz w:val="19"/>
                <w:szCs w:val="19"/>
                <w:u w:color="000000"/>
              </w:rPr>
            </w:pPr>
            <w:r w:rsidRPr="00972C69">
              <w:rPr>
                <w:rFonts w:ascii="Arial" w:hAnsi="Arial" w:cs="Arial"/>
                <w:color w:val="000000" w:themeColor="text1"/>
                <w:sz w:val="19"/>
                <w:szCs w:val="19"/>
              </w:rPr>
              <w:t>1.4</w:t>
            </w:r>
          </w:p>
        </w:tc>
        <w:tc>
          <w:tcPr>
            <w:tcW w:w="841" w:type="pct"/>
            <w:vMerge w:val="restart"/>
            <w:tcBorders>
              <w:top w:val="single" w:sz="4" w:space="0" w:color="auto"/>
              <w:left w:val="single" w:sz="4" w:space="0" w:color="auto"/>
              <w:right w:val="single" w:sz="4" w:space="0" w:color="auto"/>
            </w:tcBorders>
            <w:shd w:val="clear" w:color="auto" w:fill="auto"/>
            <w:vAlign w:val="center"/>
          </w:tcPr>
          <w:p w14:paraId="59D91AD0" w14:textId="77777777" w:rsidR="008A6AA9" w:rsidRPr="0075744F" w:rsidRDefault="008A6AA9" w:rsidP="008A6AA9">
            <w:pPr>
              <w:spacing w:line="288" w:lineRule="auto"/>
              <w:rPr>
                <w:rFonts w:ascii="Arial" w:hAnsi="Arial" w:cs="Arial"/>
                <w:bCs/>
                <w:color w:val="000000" w:themeColor="text1"/>
                <w:sz w:val="19"/>
                <w:szCs w:val="19"/>
              </w:rPr>
            </w:pPr>
            <w:r w:rsidRPr="0075744F">
              <w:rPr>
                <w:rFonts w:ascii="Arial" w:eastAsia="Helvetica" w:hAnsi="Arial" w:cs="Arial"/>
                <w:color w:val="000000" w:themeColor="text1"/>
                <w:sz w:val="19"/>
                <w:szCs w:val="19"/>
              </w:rPr>
              <w:t xml:space="preserve">Príspevok projektu </w:t>
            </w:r>
            <w:r>
              <w:rPr>
                <w:rFonts w:ascii="Arial" w:eastAsia="Helvetica" w:hAnsi="Arial" w:cs="Arial"/>
                <w:color w:val="000000" w:themeColor="text1"/>
                <w:sz w:val="19"/>
                <w:szCs w:val="19"/>
              </w:rPr>
              <w:t>k plneniu cieľov Stratégie EÚ pre dunajský región</w:t>
            </w:r>
            <w:r w:rsidRPr="0075744F">
              <w:rPr>
                <w:rFonts w:ascii="Arial" w:eastAsia="Helvetica" w:hAnsi="Arial" w:cs="Arial"/>
                <w:color w:val="000000" w:themeColor="text1"/>
                <w:sz w:val="19"/>
                <w:szCs w:val="19"/>
              </w:rPr>
              <w:t xml:space="preserve"> </w:t>
            </w:r>
          </w:p>
        </w:tc>
        <w:tc>
          <w:tcPr>
            <w:tcW w:w="1493" w:type="pct"/>
            <w:vMerge w:val="restart"/>
            <w:tcBorders>
              <w:left w:val="single" w:sz="4" w:space="0" w:color="auto"/>
              <w:right w:val="single" w:sz="4" w:space="0" w:color="auto"/>
            </w:tcBorders>
            <w:vAlign w:val="center"/>
          </w:tcPr>
          <w:p w14:paraId="78E691C6" w14:textId="3E4E4060" w:rsidR="008A6AA9" w:rsidRPr="0075744F" w:rsidRDefault="008A6AA9" w:rsidP="00AE1BDE">
            <w:pPr>
              <w:spacing w:line="288" w:lineRule="auto"/>
              <w:jc w:val="both"/>
              <w:rPr>
                <w:rFonts w:ascii="Arial" w:hAnsi="Arial" w:cs="Arial"/>
                <w:bCs/>
                <w:color w:val="000000" w:themeColor="text1"/>
                <w:sz w:val="19"/>
                <w:szCs w:val="19"/>
              </w:rPr>
            </w:pPr>
            <w:r w:rsidRPr="00051F94">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F99CAAB" w14:textId="77777777" w:rsidR="008A6AA9" w:rsidRPr="007B1E87" w:rsidRDefault="008A6AA9" w:rsidP="008A6AA9">
            <w:pPr>
              <w:pBdr>
                <w:top w:val="nil"/>
                <w:left w:val="nil"/>
                <w:bottom w:val="nil"/>
                <w:right w:val="nil"/>
                <w:between w:val="nil"/>
                <w:bar w:val="nil"/>
              </w:pBdr>
              <w:jc w:val="center"/>
              <w:rPr>
                <w:rFonts w:ascii="Arial" w:eastAsia="Helvetica" w:hAnsi="Arial" w:cs="Arial"/>
                <w:color w:val="000000" w:themeColor="text1"/>
                <w:sz w:val="19"/>
                <w:szCs w:val="19"/>
              </w:rPr>
            </w:pPr>
            <w:r w:rsidRPr="007B1E87">
              <w:rPr>
                <w:rFonts w:ascii="Arial" w:eastAsia="Helvetica" w:hAnsi="Arial" w:cs="Arial"/>
                <w:color w:val="000000" w:themeColor="text1"/>
                <w:sz w:val="19"/>
                <w:szCs w:val="19"/>
              </w:rPr>
              <w:t>Bodové kritérium</w:t>
            </w:r>
          </w:p>
          <w:p w14:paraId="40734E91" w14:textId="5B087C6A" w:rsidR="008A6AA9" w:rsidRPr="0075744F" w:rsidRDefault="008A6AA9" w:rsidP="008A6AA9">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299F169" w14:textId="106A6271" w:rsidR="008A6AA9" w:rsidRPr="00F909C2" w:rsidRDefault="008A6AA9" w:rsidP="008A6AA9">
            <w:pPr>
              <w:spacing w:line="288" w:lineRule="auto"/>
              <w:jc w:val="center"/>
              <w:rPr>
                <w:rFonts w:ascii="Arial" w:hAnsi="Arial" w:cs="Arial"/>
                <w:bCs/>
                <w:color w:val="000000" w:themeColor="text1"/>
                <w:sz w:val="19"/>
                <w:szCs w:val="19"/>
              </w:rPr>
            </w:pPr>
            <w:r>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06CF0FBB" w14:textId="67E00C8E" w:rsidR="008A6AA9" w:rsidRPr="00F909C2" w:rsidRDefault="008A6AA9" w:rsidP="00AE1BDE">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8A6AA9" w:rsidRPr="0075744F" w14:paraId="3ACE8A3D" w14:textId="77777777" w:rsidTr="00A30400">
        <w:trPr>
          <w:trHeight w:val="425"/>
        </w:trPr>
        <w:tc>
          <w:tcPr>
            <w:tcW w:w="187" w:type="pct"/>
            <w:vMerge/>
            <w:tcBorders>
              <w:left w:val="single" w:sz="4" w:space="0" w:color="auto"/>
              <w:right w:val="single" w:sz="4" w:space="0" w:color="auto"/>
            </w:tcBorders>
            <w:shd w:val="clear" w:color="auto" w:fill="auto"/>
            <w:vAlign w:val="center"/>
          </w:tcPr>
          <w:p w14:paraId="6C9EC2D5" w14:textId="77777777" w:rsidR="008A6AA9" w:rsidRPr="0075744F" w:rsidRDefault="008A6AA9" w:rsidP="008A6AA9">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right w:val="single" w:sz="4" w:space="0" w:color="auto"/>
            </w:tcBorders>
            <w:shd w:val="clear" w:color="auto" w:fill="auto"/>
            <w:vAlign w:val="center"/>
          </w:tcPr>
          <w:p w14:paraId="21A5466A" w14:textId="77777777" w:rsidR="008A6AA9" w:rsidRPr="0075744F" w:rsidRDefault="008A6AA9" w:rsidP="008A6AA9">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C8B0CAC" w14:textId="77777777" w:rsidR="008A6AA9" w:rsidRPr="0075744F" w:rsidRDefault="008A6AA9" w:rsidP="008A6AA9">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5D721D37" w14:textId="77777777" w:rsidR="008A6AA9" w:rsidRPr="0075744F" w:rsidRDefault="008A6AA9" w:rsidP="008A6AA9">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7DD7B50C" w14:textId="784D554B" w:rsidR="008A6AA9" w:rsidRPr="0075744F"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5749870B" w14:textId="0378B345" w:rsidR="008A6AA9" w:rsidRPr="0075744F" w:rsidRDefault="008A6AA9" w:rsidP="00AE1BDE">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 xml:space="preserve">Projekt neprispieva k plneniu </w:t>
            </w:r>
            <w:r w:rsidRPr="00F50102">
              <w:rPr>
                <w:rFonts w:ascii="Arial" w:hAnsi="Arial" w:cs="Arial"/>
                <w:color w:val="000000" w:themeColor="text1"/>
                <w:sz w:val="19"/>
                <w:szCs w:val="19"/>
              </w:rPr>
              <w:t>cieľov Stratégie EÚ pre dunajský región</w:t>
            </w:r>
            <w:r w:rsidRPr="0087188A">
              <w:rPr>
                <w:rFonts w:ascii="Arial" w:hAnsi="Arial" w:cs="Arial"/>
                <w:color w:val="000000" w:themeColor="text1"/>
                <w:sz w:val="19"/>
                <w:szCs w:val="19"/>
              </w:rPr>
              <w:t>.</w:t>
            </w:r>
          </w:p>
        </w:tc>
      </w:tr>
    </w:tbl>
    <w:p w14:paraId="4FF63DC5" w14:textId="77777777" w:rsidR="00B1320C" w:rsidRPr="0075744F" w:rsidRDefault="00B1320C" w:rsidP="00D24465">
      <w:pPr>
        <w:spacing w:before="120" w:after="120" w:line="288" w:lineRule="auto"/>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 príloha Opis projektu.</w:t>
      </w:r>
    </w:p>
    <w:p w14:paraId="278B4E13" w14:textId="77777777"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Aktivity špecifického cieľa 4.3.1 sú súčasťou piliera </w:t>
      </w:r>
      <w:r>
        <w:rPr>
          <w:rFonts w:ascii="Arial" w:eastAsia="Helvetica" w:hAnsi="Arial" w:cs="Arial"/>
          <w:color w:val="000000" w:themeColor="text1"/>
          <w:sz w:val="19"/>
          <w:szCs w:val="19"/>
        </w:rPr>
        <w:t xml:space="preserve">Stratégie EÚ pre dunajský región venovaného ochrane </w:t>
      </w:r>
      <w:r w:rsidRPr="00D97A24">
        <w:rPr>
          <w:rFonts w:ascii="Arial" w:hAnsi="Arial" w:cs="Arial"/>
          <w:color w:val="000000" w:themeColor="text1"/>
          <w:sz w:val="19"/>
          <w:szCs w:val="19"/>
        </w:rPr>
        <w:t>životného prostredia v podunajskej oblasti</w:t>
      </w:r>
      <w:r>
        <w:rPr>
          <w:rFonts w:ascii="Arial" w:hAnsi="Arial" w:cs="Arial"/>
          <w:color w:val="000000" w:themeColor="text1"/>
          <w:sz w:val="19"/>
          <w:szCs w:val="19"/>
        </w:rPr>
        <w:t xml:space="preserve">.  </w:t>
      </w:r>
      <w:r w:rsidRPr="00D97A24">
        <w:rPr>
          <w:rFonts w:ascii="Arial" w:hAnsi="Arial" w:cs="Arial"/>
          <w:color w:val="000000" w:themeColor="text1"/>
          <w:sz w:val="19"/>
          <w:szCs w:val="19"/>
        </w:rPr>
        <w:t>Konkrétne sa daná oblasť týka prioritnej oblasti 4 -  obnoviť a udržať kvalitu vôd; prioritnej oblasti 5 - riadiť riziká v obla</w:t>
      </w:r>
      <w:r>
        <w:rPr>
          <w:rFonts w:ascii="Arial" w:hAnsi="Arial" w:cs="Arial"/>
          <w:color w:val="000000" w:themeColor="text1"/>
          <w:sz w:val="19"/>
          <w:szCs w:val="19"/>
        </w:rPr>
        <w:t>sti životného prostredia a prio</w:t>
      </w:r>
      <w:r w:rsidRPr="00D97A24">
        <w:rPr>
          <w:rFonts w:ascii="Arial" w:hAnsi="Arial" w:cs="Arial"/>
          <w:color w:val="000000" w:themeColor="text1"/>
          <w:sz w:val="19"/>
          <w:szCs w:val="19"/>
        </w:rPr>
        <w:t>r</w:t>
      </w:r>
      <w:r>
        <w:rPr>
          <w:rFonts w:ascii="Arial" w:hAnsi="Arial" w:cs="Arial"/>
          <w:color w:val="000000" w:themeColor="text1"/>
          <w:sz w:val="19"/>
          <w:szCs w:val="19"/>
        </w:rPr>
        <w:t>i</w:t>
      </w:r>
      <w:r w:rsidRPr="00D97A24">
        <w:rPr>
          <w:rFonts w:ascii="Arial" w:hAnsi="Arial" w:cs="Arial"/>
          <w:color w:val="000000" w:themeColor="text1"/>
          <w:sz w:val="19"/>
          <w:szCs w:val="19"/>
        </w:rPr>
        <w:t xml:space="preserve">tnej oblasti 6 - chrániť biodiverzitu, krajinu a kvalitu ovzdušia a pôd.  </w:t>
      </w:r>
    </w:p>
    <w:p w14:paraId="263EF782" w14:textId="098C8E7A"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Projekt, ktorý je v súlade so ŠC 4.3.1, by mal byť v zmysle vyššie uvedeného v súlade aj so </w:t>
      </w:r>
      <w:r>
        <w:rPr>
          <w:rFonts w:ascii="Arial" w:eastAsia="Arial Unicode MS" w:hAnsi="Arial" w:cs="Arial"/>
          <w:color w:val="000000" w:themeColor="text1"/>
          <w:sz w:val="19"/>
          <w:szCs w:val="19"/>
        </w:rPr>
        <w:t xml:space="preserve">Stratégiou EÚ pre dunajský región. Hodnotiteľ po posúdení pridelí počet bodov </w:t>
      </w:r>
      <w:r w:rsidR="00D52129">
        <w:rPr>
          <w:rFonts w:ascii="Arial" w:eastAsia="Arial Unicode MS" w:hAnsi="Arial" w:cs="Arial"/>
          <w:color w:val="000000" w:themeColor="text1"/>
          <w:sz w:val="19"/>
          <w:szCs w:val="19"/>
        </w:rPr>
        <w:t>(1)</w:t>
      </w:r>
      <w:r>
        <w:rPr>
          <w:rFonts w:ascii="Arial" w:eastAsia="Arial Unicode MS" w:hAnsi="Arial" w:cs="Arial"/>
          <w:color w:val="000000" w:themeColor="text1"/>
          <w:sz w:val="19"/>
          <w:szCs w:val="19"/>
        </w:rPr>
        <w:t xml:space="preserve"> a v komentári uvedie odvolávku na zodpovedajúcu prioritnú oblasť Stratégie EÚ pre dunajský región. </w:t>
      </w:r>
      <w:r>
        <w:rPr>
          <w:rFonts w:ascii="Arial" w:hAnsi="Arial" w:cs="Arial"/>
          <w:color w:val="000000" w:themeColor="text1"/>
          <w:sz w:val="19"/>
          <w:szCs w:val="19"/>
        </w:rPr>
        <w:t xml:space="preserve"> </w:t>
      </w:r>
    </w:p>
    <w:p w14:paraId="5D890675" w14:textId="77777777" w:rsidR="00B1320C" w:rsidRDefault="00B1320C" w:rsidP="00D24465">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6A00986" w14:textId="77777777" w:rsidR="00AE1BDE" w:rsidRDefault="00AE1BDE" w:rsidP="00D24465">
      <w:pPr>
        <w:spacing w:before="120" w:after="120" w:line="288" w:lineRule="auto"/>
        <w:jc w:val="both"/>
        <w:rPr>
          <w:rFonts w:ascii="Arial" w:hAnsi="Arial" w:cs="Arial"/>
          <w:color w:val="000000" w:themeColor="text1"/>
          <w:sz w:val="19"/>
          <w:szCs w:val="19"/>
        </w:rPr>
      </w:pPr>
    </w:p>
    <w:p w14:paraId="049A3ADE" w14:textId="77777777" w:rsidR="00AE1BDE" w:rsidRDefault="00AE1BDE" w:rsidP="00D24465">
      <w:pPr>
        <w:spacing w:before="120" w:after="120" w:line="288" w:lineRule="auto"/>
        <w:jc w:val="both"/>
        <w:rPr>
          <w:rFonts w:ascii="Arial" w:hAnsi="Arial" w:cs="Arial"/>
          <w:color w:val="000000" w:themeColor="text1"/>
          <w:sz w:val="19"/>
          <w:szCs w:val="19"/>
        </w:rPr>
      </w:pPr>
    </w:p>
    <w:p w14:paraId="2BD0FA51" w14:textId="77777777" w:rsidR="00AE1BDE" w:rsidRDefault="00AE1BDE" w:rsidP="00D24465">
      <w:pPr>
        <w:spacing w:before="120" w:after="120" w:line="288" w:lineRule="auto"/>
        <w:jc w:val="both"/>
        <w:rPr>
          <w:rFonts w:ascii="Arial" w:hAnsi="Arial" w:cs="Arial"/>
          <w:color w:val="000000" w:themeColor="text1"/>
          <w:sz w:val="19"/>
          <w:szCs w:val="19"/>
        </w:rPr>
      </w:pPr>
    </w:p>
    <w:p w14:paraId="0B1FBA97" w14:textId="77777777" w:rsidR="00AE1BDE" w:rsidRDefault="00AE1BDE" w:rsidP="00D24465">
      <w:pPr>
        <w:spacing w:before="120" w:after="120" w:line="288" w:lineRule="auto"/>
        <w:jc w:val="both"/>
        <w:rPr>
          <w:rFonts w:ascii="Arial" w:hAnsi="Arial" w:cs="Arial"/>
          <w:color w:val="000000" w:themeColor="text1"/>
          <w:sz w:val="19"/>
          <w:szCs w:val="19"/>
        </w:rPr>
      </w:pPr>
    </w:p>
    <w:p w14:paraId="5B45D911" w14:textId="77777777" w:rsidR="00AE1BDE" w:rsidRDefault="00AE1BDE" w:rsidP="00D24465">
      <w:pPr>
        <w:spacing w:before="120" w:after="120" w:line="288" w:lineRule="auto"/>
        <w:jc w:val="both"/>
        <w:rPr>
          <w:rFonts w:ascii="Arial" w:hAnsi="Arial" w:cs="Arial"/>
          <w:color w:val="000000" w:themeColor="text1"/>
          <w:sz w:val="19"/>
          <w:szCs w:val="19"/>
        </w:rPr>
      </w:pPr>
    </w:p>
    <w:p w14:paraId="2036D821" w14:textId="77777777" w:rsidR="0093656E" w:rsidRDefault="0093656E" w:rsidP="00D24465">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69F584BD" w14:textId="77777777" w:rsidTr="004604CF">
        <w:trPr>
          <w:trHeight w:val="397"/>
        </w:trPr>
        <w:tc>
          <w:tcPr>
            <w:tcW w:w="201" w:type="pct"/>
            <w:shd w:val="clear" w:color="auto" w:fill="9CC2E5" w:themeFill="accent1" w:themeFillTint="99"/>
            <w:vAlign w:val="center"/>
          </w:tcPr>
          <w:p w14:paraId="7E70D80F" w14:textId="5225F9F8" w:rsidR="004604CF" w:rsidRPr="00F573DD" w:rsidRDefault="004604CF" w:rsidP="004604CF">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2.</w:t>
            </w:r>
          </w:p>
        </w:tc>
        <w:tc>
          <w:tcPr>
            <w:tcW w:w="4799" w:type="pct"/>
            <w:shd w:val="clear" w:color="auto" w:fill="9CC2E5" w:themeFill="accent1" w:themeFillTint="99"/>
            <w:vAlign w:val="center"/>
          </w:tcPr>
          <w:p w14:paraId="39E038F3" w14:textId="38287DDC"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Navrhovaný spôsob realizácie projektu</w:t>
            </w:r>
          </w:p>
        </w:tc>
      </w:tr>
    </w:tbl>
    <w:p w14:paraId="34F90767" w14:textId="29D63545" w:rsidR="004604CF" w:rsidRPr="00F573DD" w:rsidRDefault="004604CF" w:rsidP="00AE1BDE">
      <w:pPr>
        <w:tabs>
          <w:tab w:val="left" w:pos="1620"/>
        </w:tabs>
        <w:spacing w:after="0" w:line="288" w:lineRule="auto"/>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EF6C242" w14:textId="77777777" w:rsidTr="00AE1BDE">
        <w:trPr>
          <w:trHeight w:val="397"/>
        </w:trPr>
        <w:tc>
          <w:tcPr>
            <w:tcW w:w="200" w:type="pct"/>
            <w:shd w:val="clear" w:color="auto" w:fill="DEEAF6" w:themeFill="accent1" w:themeFillTint="33"/>
            <w:vAlign w:val="center"/>
            <w:hideMark/>
          </w:tcPr>
          <w:p w14:paraId="509DC485"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4F8914CE"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58F011A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CE22650"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E47B1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0A530BC2"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07E20838" w14:textId="77777777" w:rsidTr="00AE1BDE">
        <w:trPr>
          <w:trHeight w:val="89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1B81FFB" w14:textId="440A95B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FAF8DF7" w14:textId="25CC00BC"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Vhodnosť a prepojenosť navrhovaných aktivít projektu vo vzťahu k východiskovej situácii a k stanoveným cieľom projektu</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CE615E5" w14:textId="5371BECA"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22B6AD4F" w14:textId="77777777" w:rsidR="008A6AA9" w:rsidRPr="00051F94" w:rsidRDefault="008A6AA9" w:rsidP="008A6AA9">
            <w:pPr>
              <w:jc w:val="center"/>
              <w:rPr>
                <w:rFonts w:ascii="Arial" w:hAnsi="Arial" w:cs="Arial"/>
                <w:color w:val="000000" w:themeColor="text1"/>
                <w:sz w:val="19"/>
                <w:szCs w:val="19"/>
              </w:rPr>
            </w:pPr>
            <w:r w:rsidRPr="00051F94">
              <w:rPr>
                <w:rFonts w:ascii="Arial" w:hAnsi="Arial" w:cs="Arial"/>
                <w:color w:val="000000" w:themeColor="text1"/>
                <w:sz w:val="19"/>
                <w:szCs w:val="19"/>
              </w:rPr>
              <w:t>Bodové</w:t>
            </w:r>
          </w:p>
          <w:p w14:paraId="059A5692" w14:textId="5523708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kritérium</w:t>
            </w:r>
          </w:p>
        </w:tc>
        <w:tc>
          <w:tcPr>
            <w:tcW w:w="461" w:type="pct"/>
            <w:tcBorders>
              <w:top w:val="single" w:sz="4" w:space="0" w:color="auto"/>
              <w:left w:val="single" w:sz="4" w:space="0" w:color="auto"/>
              <w:bottom w:val="single" w:sz="4" w:space="0" w:color="auto"/>
              <w:right w:val="single" w:sz="4" w:space="0" w:color="auto"/>
            </w:tcBorders>
            <w:vAlign w:val="center"/>
            <w:hideMark/>
          </w:tcPr>
          <w:p w14:paraId="0CF7CA80" w14:textId="5B5E44BE"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9205177" w14:textId="2F15211E"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Všetky hlavné aktivity projektu sú odôvodnené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sú zrozumiteľne definované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ich realizáciou sa dosiahnu plánované ciele projektu. </w:t>
            </w:r>
          </w:p>
        </w:tc>
      </w:tr>
      <w:tr w:rsidR="008A6AA9" w:rsidRPr="00F573DD" w14:paraId="7DEC0842" w14:textId="77777777" w:rsidTr="00AE1BDE">
        <w:trPr>
          <w:trHeight w:val="45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561F27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9A043FC"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345CD238"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7F9869B"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AADE776" w14:textId="33AAE322"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C957D13" w14:textId="3336E3BD"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dosahovaniu plánovaných cieľov projektu, resp. </w:t>
            </w:r>
            <w:r>
              <w:rPr>
                <w:rFonts w:ascii="Arial" w:eastAsia="Helvetica" w:hAnsi="Arial" w:cs="Arial"/>
                <w:color w:val="000000" w:themeColor="text1"/>
                <w:sz w:val="19"/>
                <w:szCs w:val="19"/>
              </w:rPr>
              <w:t>niektoré aktivity sa javia ako nevhodné pre realizáciu  projektu</w:t>
            </w:r>
            <w:r w:rsidRPr="00051F94">
              <w:rPr>
                <w:rFonts w:ascii="Arial" w:eastAsia="Helvetica" w:hAnsi="Arial" w:cs="Arial"/>
                <w:color w:val="000000" w:themeColor="text1"/>
                <w:sz w:val="19"/>
                <w:szCs w:val="19"/>
              </w:rPr>
              <w:t xml:space="preserve">. Nedostatky nie sú závažného charakteru, neohrozujú jeho úspešnú realizáciu. </w:t>
            </w:r>
          </w:p>
        </w:tc>
      </w:tr>
      <w:tr w:rsidR="008A6AA9" w:rsidRPr="00F573DD" w14:paraId="33579C48" w14:textId="77777777" w:rsidTr="00AE1BDE">
        <w:trPr>
          <w:trHeight w:val="43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305BB5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DF00FA1"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2D948156"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5327ECF"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D37985F" w14:textId="2EB6926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08DD782A" w14:textId="756B049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dosahovaniu plánovaných cieľov projektu, resp. projekt neobsahuje aktivity, ktoré sú nevyhnutné pre jeho realizáciu. Nedostatky sú závažného charakteru, ohrozujú jeho úspešnú realizáciu.</w:t>
            </w:r>
          </w:p>
        </w:tc>
      </w:tr>
    </w:tbl>
    <w:p w14:paraId="16B42240" w14:textId="246E570A"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Pr>
          <w:rFonts w:ascii="Arial" w:hAnsi="Arial" w:cs="Arial"/>
          <w:color w:val="000000" w:themeColor="text1"/>
          <w:sz w:val="19"/>
          <w:szCs w:val="19"/>
        </w:rPr>
        <w:t>v</w:t>
      </w:r>
      <w:r w:rsidR="001A072C">
        <w:rPr>
          <w:rFonts w:ascii="Arial" w:hAnsi="Arial" w:cs="Arial"/>
          <w:color w:val="000000" w:themeColor="text1"/>
          <w:sz w:val="19"/>
          <w:szCs w:val="19"/>
        </w:rPr>
        <w:t> </w:t>
      </w:r>
      <w:r>
        <w:rPr>
          <w:rFonts w:ascii="Arial" w:hAnsi="Arial" w:cs="Arial"/>
          <w:color w:val="000000" w:themeColor="text1"/>
          <w:sz w:val="19"/>
          <w:szCs w:val="19"/>
        </w:rPr>
        <w:t>častiach</w:t>
      </w:r>
      <w:r w:rsidR="001A072C">
        <w:rPr>
          <w:rFonts w:ascii="Arial" w:hAnsi="Arial" w:cs="Arial"/>
          <w:color w:val="000000" w:themeColor="text1"/>
          <w:sz w:val="19"/>
          <w:szCs w:val="19"/>
        </w:rPr>
        <w:t xml:space="preserve"> ŽoNFP</w:t>
      </w:r>
      <w:r>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1792BB35" w14:textId="77777777"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3249E71" w14:textId="4D3A43DA"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5EDF4C1C"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3777C023"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0812E31F" w14:textId="341B57D2" w:rsidR="00C62737" w:rsidRPr="00C8207B" w:rsidRDefault="00C62737" w:rsidP="00AE1BDE">
      <w:pPr>
        <w:tabs>
          <w:tab w:val="left" w:pos="1680"/>
        </w:tabs>
        <w:spacing w:after="6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medzi neoprávnené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(tie následne vyhodnotí a vyčísli v hodnotiacich kritériách 4.1, 4.2 a 4.4.). </w:t>
      </w:r>
    </w:p>
    <w:p w14:paraId="579FDF06" w14:textId="780AF0A3" w:rsidR="00C62737" w:rsidRPr="006C072F" w:rsidRDefault="00C62737" w:rsidP="00AE1BDE">
      <w:pPr>
        <w:tabs>
          <w:tab w:val="left" w:pos="1680"/>
        </w:tabs>
        <w:spacing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1A072C">
        <w:rPr>
          <w:rFonts w:ascii="Arial" w:hAnsi="Arial" w:cs="Arial"/>
          <w:color w:val="000000" w:themeColor="text1"/>
          <w:sz w:val="19"/>
          <w:szCs w:val="19"/>
        </w:rPr>
        <w:t xml:space="preserve">(vrátane) </w:t>
      </w:r>
      <w:r w:rsidRPr="006C072F">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B30ED0">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2B3BBCF3"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1B51376" w14:textId="77777777" w:rsidTr="00AE1BDE">
        <w:trPr>
          <w:trHeight w:val="397"/>
        </w:trPr>
        <w:tc>
          <w:tcPr>
            <w:tcW w:w="200" w:type="pct"/>
            <w:shd w:val="clear" w:color="auto" w:fill="DEEAF6" w:themeFill="accent1" w:themeFillTint="33"/>
            <w:vAlign w:val="center"/>
            <w:hideMark/>
          </w:tcPr>
          <w:p w14:paraId="47F3B732"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6BC7CC6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6AF9AA6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70B8F6F"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18A509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1242A4B3"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55859DB2" w14:textId="77777777" w:rsidTr="00AE1BDE">
        <w:trPr>
          <w:trHeight w:val="150"/>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43133266" w14:textId="3A671BF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2.2</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2814E64" w14:textId="7046BC01"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vhodnosti navrhovaných aktivít z</w:t>
            </w:r>
            <w:r>
              <w:rPr>
                <w:rFonts w:ascii="Arial" w:hAnsi="Arial" w:cs="Arial"/>
                <w:color w:val="000000" w:themeColor="text1"/>
                <w:sz w:val="19"/>
                <w:szCs w:val="19"/>
              </w:rPr>
              <w:t> </w:t>
            </w:r>
            <w:r w:rsidRPr="00051F94">
              <w:rPr>
                <w:rFonts w:ascii="Arial" w:hAnsi="Arial" w:cs="Arial"/>
                <w:color w:val="000000" w:themeColor="text1"/>
                <w:sz w:val="19"/>
                <w:szCs w:val="19"/>
              </w:rPr>
              <w:t>vecného a</w:t>
            </w:r>
            <w:r>
              <w:rPr>
                <w:rFonts w:ascii="Arial" w:hAnsi="Arial" w:cs="Arial"/>
                <w:color w:val="000000" w:themeColor="text1"/>
                <w:sz w:val="19"/>
                <w:szCs w:val="19"/>
              </w:rPr>
              <w:t> </w:t>
            </w:r>
            <w:r w:rsidRPr="00051F94">
              <w:rPr>
                <w:rFonts w:ascii="Arial" w:hAnsi="Arial" w:cs="Arial"/>
                <w:color w:val="000000" w:themeColor="text1"/>
                <w:sz w:val="19"/>
                <w:szCs w:val="19"/>
              </w:rPr>
              <w:t>časového hľadiska</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45A93C47" w14:textId="031E91C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kvalitatívna úroveň a</w:t>
            </w:r>
            <w:r>
              <w:rPr>
                <w:rFonts w:ascii="Arial" w:hAnsi="Arial" w:cs="Arial"/>
                <w:color w:val="000000" w:themeColor="text1"/>
                <w:sz w:val="19"/>
                <w:szCs w:val="19"/>
              </w:rPr>
              <w:t> </w:t>
            </w:r>
            <w:r w:rsidRPr="00051F94">
              <w:rPr>
                <w:rFonts w:ascii="Arial" w:hAnsi="Arial" w:cs="Arial"/>
                <w:color w:val="000000" w:themeColor="text1"/>
                <w:sz w:val="19"/>
                <w:szCs w:val="19"/>
              </w:rPr>
              <w:t>využiteľnosť výstupov projektu, účinnosť a</w:t>
            </w:r>
            <w:r>
              <w:rPr>
                <w:rFonts w:ascii="Arial" w:hAnsi="Arial" w:cs="Arial"/>
                <w:color w:val="000000" w:themeColor="text1"/>
                <w:sz w:val="19"/>
                <w:szCs w:val="19"/>
              </w:rPr>
              <w:t> </w:t>
            </w:r>
            <w:r w:rsidRPr="00051F94">
              <w:rPr>
                <w:rFonts w:ascii="Arial" w:hAnsi="Arial" w:cs="Arial"/>
                <w:color w:val="000000" w:themeColor="text1"/>
                <w:sz w:val="19"/>
                <w:szCs w:val="19"/>
              </w:rPr>
              <w:t>logická previazanosť aktivít projektu, chronologická nadväznosť aktivít projektu, vhodnosť a</w:t>
            </w:r>
            <w:r>
              <w:rPr>
                <w:rFonts w:ascii="Arial" w:hAnsi="Arial" w:cs="Arial"/>
                <w:color w:val="000000" w:themeColor="text1"/>
                <w:sz w:val="19"/>
                <w:szCs w:val="19"/>
              </w:rPr>
              <w:t> </w:t>
            </w:r>
            <w:r w:rsidRPr="00051F94">
              <w:rPr>
                <w:rFonts w:ascii="Arial" w:hAnsi="Arial" w:cs="Arial"/>
                <w:color w:val="000000" w:themeColor="text1"/>
                <w:sz w:val="19"/>
                <w:szCs w:val="19"/>
              </w:rPr>
              <w:t>reálnosť dĺžky trvania jednotlivých aktivít, súlad časového plánu s</w:t>
            </w:r>
            <w:r>
              <w:rPr>
                <w:rFonts w:ascii="Arial" w:hAnsi="Arial" w:cs="Arial"/>
                <w:color w:val="000000" w:themeColor="text1"/>
                <w:sz w:val="19"/>
                <w:szCs w:val="19"/>
              </w:rPr>
              <w:t> </w:t>
            </w:r>
            <w:r w:rsidRPr="00051F94">
              <w:rPr>
                <w:rFonts w:ascii="Arial" w:hAnsi="Arial" w:cs="Arial"/>
                <w:color w:val="000000" w:themeColor="text1"/>
                <w:sz w:val="19"/>
                <w:szCs w:val="19"/>
              </w:rPr>
              <w:t>ďalšou súvisiacou dokumentáciou.</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6CB3757" w14:textId="77777777" w:rsidR="008A6AA9" w:rsidRPr="00051F94" w:rsidRDefault="008A6AA9" w:rsidP="008A6AA9">
            <w:pPr>
              <w:widowControl w:val="0"/>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557BE82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D850C0A" w14:textId="709D2CE1"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442B8B23" w14:textId="338D326B"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majú logickú vzájomnú súvislosť, časové lehoty realizácie aktivít sú reálne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A060FB3" w14:textId="77777777" w:rsidTr="00AE1BDE">
        <w:trPr>
          <w:trHeight w:val="9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1FFA9A8"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81C4C66"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00ABD202"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AA43EE3"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20DEC9AE" w14:textId="43AAD748"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DEBCC37" w14:textId="1F3535AF"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nedostatkov: neumožňuje dosiahnutie minimálne jedného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DECA6B1" w14:textId="77777777" w:rsidTr="00AE1BDE">
        <w:trPr>
          <w:trHeight w:val="16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55954F4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C0FE775"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2F4CF7"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6A89B49"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1D5A2D84" w14:textId="13EC5307"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790ED4F" w14:textId="039A256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viaceré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nedostatkov: neumožňuje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súlade so súvisiacou dokumentáciou. </w:t>
            </w:r>
          </w:p>
        </w:tc>
      </w:tr>
    </w:tbl>
    <w:p w14:paraId="4EF44CC5" w14:textId="1AD9925F" w:rsidR="003B4AA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7.2 Spôsob realizácie aktivít projektu, 9</w:t>
      </w:r>
      <w:r w:rsidR="000D0C97">
        <w:rPr>
          <w:rFonts w:ascii="Arial" w:hAnsi="Arial" w:cs="Arial"/>
          <w:color w:val="000000" w:themeColor="text1"/>
          <w:sz w:val="19"/>
          <w:szCs w:val="19"/>
        </w:rPr>
        <w:t>.</w:t>
      </w:r>
      <w:r w:rsidRPr="00C8207B">
        <w:rPr>
          <w:rFonts w:ascii="Arial" w:hAnsi="Arial" w:cs="Arial"/>
          <w:color w:val="000000" w:themeColor="text1"/>
          <w:sz w:val="19"/>
          <w:szCs w:val="19"/>
        </w:rPr>
        <w:t xml:space="preserve"> ŽoNFP Harmonogram realizácie aktivít,</w:t>
      </w:r>
      <w:r w:rsidR="003B4AA7">
        <w:rPr>
          <w:rFonts w:ascii="Arial" w:hAnsi="Arial" w:cs="Arial"/>
          <w:color w:val="000000" w:themeColor="text1"/>
          <w:sz w:val="19"/>
          <w:szCs w:val="19"/>
        </w:rPr>
        <w:t xml:space="preserve"> príloha</w:t>
      </w:r>
      <w:r w:rsidRPr="00C8207B">
        <w:rPr>
          <w:rFonts w:ascii="Arial" w:hAnsi="Arial" w:cs="Arial"/>
          <w:color w:val="000000" w:themeColor="text1"/>
          <w:sz w:val="19"/>
          <w:szCs w:val="19"/>
        </w:rPr>
        <w:t xml:space="preserve"> </w:t>
      </w:r>
      <w:r w:rsidR="003B4AA7" w:rsidRPr="003A004E">
        <w:rPr>
          <w:rFonts w:ascii="Arial" w:hAnsi="Arial" w:cs="Arial"/>
          <w:color w:val="000000" w:themeColor="text1"/>
          <w:sz w:val="19"/>
          <w:szCs w:val="19"/>
        </w:rPr>
        <w:t>Právoplatné rozhodnutie</w:t>
      </w:r>
      <w:r w:rsidR="00D24465">
        <w:rPr>
          <w:rFonts w:ascii="Arial" w:hAnsi="Arial" w:cs="Arial"/>
          <w:color w:val="000000" w:themeColor="text1"/>
          <w:sz w:val="19"/>
          <w:szCs w:val="19"/>
        </w:rPr>
        <w:t xml:space="preserve"> príslušného stavebného úradu, p</w:t>
      </w:r>
      <w:r w:rsidR="003B4AA7" w:rsidRPr="003A004E">
        <w:rPr>
          <w:rFonts w:ascii="Arial" w:hAnsi="Arial" w:cs="Arial"/>
          <w:color w:val="000000" w:themeColor="text1"/>
          <w:sz w:val="19"/>
          <w:szCs w:val="19"/>
        </w:rPr>
        <w:t>ríloha Projektová dokumentácia.</w:t>
      </w:r>
    </w:p>
    <w:p w14:paraId="3130A213" w14:textId="4500E8EB"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31C6906A" w14:textId="5F51998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1A072C">
        <w:rPr>
          <w:rFonts w:ascii="Arial" w:hAnsi="Arial" w:cs="Arial"/>
          <w:color w:val="000000" w:themeColor="text1"/>
          <w:sz w:val="19"/>
          <w:szCs w:val="19"/>
          <w:lang w:val="sk-SK"/>
        </w:rPr>
        <w:t xml:space="preserve">, resp. čiastkové práce na </w:t>
      </w:r>
      <w:r w:rsidRPr="00C8207B">
        <w:rPr>
          <w:rFonts w:ascii="Arial" w:hAnsi="Arial" w:cs="Arial"/>
          <w:color w:val="000000" w:themeColor="text1"/>
          <w:sz w:val="19"/>
          <w:szCs w:val="19"/>
          <w:lang w:val="sk-SK"/>
        </w:rPr>
        <w:t>projekt</w:t>
      </w:r>
      <w:r w:rsidR="001A072C">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C375B7">
        <w:rPr>
          <w:rFonts w:ascii="Arial" w:hAnsi="Arial" w:cs="Arial"/>
          <w:color w:val="000000" w:themeColor="text1"/>
          <w:sz w:val="19"/>
          <w:szCs w:val="19"/>
          <w:lang w:val="sk-SK"/>
        </w:rPr>
        <w:t xml:space="preserve"> seba vecne a logicky nadväzujú,</w:t>
      </w:r>
    </w:p>
    <w:p w14:paraId="299F005C" w14:textId="0FE4DC68"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w:t>
      </w:r>
      <w:r w:rsidR="00C375B7">
        <w:rPr>
          <w:rFonts w:ascii="Arial" w:hAnsi="Arial" w:cs="Arial"/>
          <w:color w:val="000000" w:themeColor="text1"/>
          <w:sz w:val="19"/>
          <w:szCs w:val="19"/>
          <w:lang w:val="sk-SK"/>
        </w:rPr>
        <w:t xml:space="preserve"> v správnej časovej nadväznosti,</w:t>
      </w:r>
    </w:p>
    <w:p w14:paraId="53DD98B2" w14:textId="3BC5FCDB"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C375B7">
        <w:rPr>
          <w:rFonts w:ascii="Arial" w:hAnsi="Arial" w:cs="Arial"/>
          <w:color w:val="000000" w:themeColor="text1"/>
          <w:sz w:val="19"/>
          <w:szCs w:val="19"/>
          <w:lang w:val="sk-SK"/>
        </w:rPr>
        <w:t>vebno-technologických postupov),</w:t>
      </w:r>
    </w:p>
    <w:p w14:paraId="7737C53E" w14:textId="587BAF20"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3196E0E6"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043E9753"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E9FB1D" w14:textId="77777777" w:rsidR="00AE1BDE" w:rsidRDefault="00AE1BDE" w:rsidP="00D24465">
      <w:pPr>
        <w:spacing w:line="288" w:lineRule="auto"/>
        <w:jc w:val="both"/>
        <w:rPr>
          <w:rFonts w:ascii="Arial" w:hAnsi="Arial" w:cs="Arial"/>
          <w:color w:val="000000" w:themeColor="text1"/>
          <w:sz w:val="19"/>
          <w:szCs w:val="19"/>
        </w:rPr>
      </w:pPr>
    </w:p>
    <w:p w14:paraId="5A537B26"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3DE488B8" w14:textId="77777777" w:rsidTr="00AE1BDE">
        <w:trPr>
          <w:trHeight w:val="397"/>
        </w:trPr>
        <w:tc>
          <w:tcPr>
            <w:tcW w:w="200" w:type="pct"/>
            <w:shd w:val="clear" w:color="auto" w:fill="DEEAF6" w:themeFill="accent1" w:themeFillTint="33"/>
            <w:vAlign w:val="center"/>
            <w:hideMark/>
          </w:tcPr>
          <w:p w14:paraId="29B91510"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3C69C454"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409DA93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B71E052"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B7AA3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5309E6B5"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74070CC6" w14:textId="77777777" w:rsidTr="00AE1BDE">
        <w:trPr>
          <w:trHeight w:val="1424"/>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7AC3E0F0" w14:textId="32E9B17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2.3</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47995524" w14:textId="77777777" w:rsidR="00921706" w:rsidRPr="00F573DD" w:rsidRDefault="00921706" w:rsidP="00921706">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0642CF4" w14:textId="4DBA2E69" w:rsidR="00921706" w:rsidRPr="00F573DD" w:rsidRDefault="00921706"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primeranosť nastavenia hodnôt merateľných ukazovateľov vzhľadom na rozsah navrhovaných aktivít projektu a</w:t>
            </w:r>
            <w:r>
              <w:rPr>
                <w:rFonts w:ascii="Arial" w:hAnsi="Arial" w:cs="Arial"/>
                <w:color w:val="000000" w:themeColor="text1"/>
                <w:sz w:val="19"/>
                <w:szCs w:val="19"/>
              </w:rPr>
              <w:t> </w:t>
            </w:r>
            <w:r w:rsidRPr="00051F94">
              <w:rPr>
                <w:rFonts w:ascii="Arial" w:hAnsi="Arial" w:cs="Arial"/>
                <w:color w:val="000000" w:themeColor="text1"/>
                <w:sz w:val="19"/>
                <w:szCs w:val="19"/>
              </w:rPr>
              <w:t>časový harmonogram realizácie projektu. Posudzuje sa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A934683" w14:textId="77777777" w:rsidR="00921706" w:rsidRPr="00051F94" w:rsidRDefault="00921706" w:rsidP="00921706">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4B33145C"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7F04FDA8" w14:textId="77777777" w:rsidR="00921706" w:rsidRPr="00051F94" w:rsidRDefault="00921706" w:rsidP="00921706">
            <w:pPr>
              <w:jc w:val="center"/>
              <w:rPr>
                <w:rFonts w:ascii="Arial" w:hAnsi="Arial" w:cs="Arial"/>
                <w:color w:val="000000" w:themeColor="text1"/>
                <w:sz w:val="19"/>
                <w:szCs w:val="19"/>
              </w:rPr>
            </w:pPr>
            <w:r w:rsidRPr="00051F94">
              <w:rPr>
                <w:rFonts w:ascii="Arial" w:hAnsi="Arial" w:cs="Arial"/>
                <w:color w:val="000000" w:themeColor="text1"/>
                <w:sz w:val="19"/>
                <w:szCs w:val="19"/>
              </w:rPr>
              <w:t>3</w:t>
            </w:r>
          </w:p>
          <w:p w14:paraId="171F2CA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1990" w:type="pct"/>
            <w:tcBorders>
              <w:top w:val="single" w:sz="4" w:space="0" w:color="auto"/>
              <w:left w:val="single" w:sz="4" w:space="0" w:color="auto"/>
              <w:bottom w:val="single" w:sz="4" w:space="0" w:color="auto"/>
              <w:right w:val="single" w:sz="4" w:space="0" w:color="auto"/>
            </w:tcBorders>
            <w:vAlign w:val="center"/>
            <w:hideMark/>
          </w:tcPr>
          <w:p w14:paraId="21FFF92E" w14:textId="4E5E98AA"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Zvolené merateľné ukazovatele komplexne vyjadrujú výsledky navrhovaných aktivít, sú dosiahnuteľné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lehotách stanovených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časovom rámci projektu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ich plánované hodnoty zodpovedajú výške NFP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zmysle princípu „Value for money“. Prípadné nedostatky nepredstavujú vážne ohrozenie dosiahnutia cieľov projektu.</w:t>
            </w:r>
          </w:p>
        </w:tc>
      </w:tr>
      <w:tr w:rsidR="00921706" w:rsidRPr="00F573DD" w14:paraId="635EFF5E" w14:textId="77777777" w:rsidTr="00AE1BDE">
        <w:trPr>
          <w:trHeight w:val="1248"/>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4D81ECD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0C671147" w14:textId="77777777" w:rsidR="00921706" w:rsidRPr="00F573DD" w:rsidRDefault="00921706" w:rsidP="00921706">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0E943A" w14:textId="77777777" w:rsidR="00921706" w:rsidRPr="00F573DD" w:rsidRDefault="00921706" w:rsidP="00921706">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F59613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52F272C3" w14:textId="713AE318"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3A29744A" w14:textId="2153483F"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merateľných ukazovateľov vykazuje závažné nedostatky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oblastiach: nereálna plánovaná hodnota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vecného, časového alebo finančného hľadiska. </w:t>
            </w:r>
          </w:p>
        </w:tc>
      </w:tr>
    </w:tbl>
    <w:p w14:paraId="6589AF50" w14:textId="539A0AD0"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w:t>
      </w:r>
      <w:r w:rsidR="000D0C97">
        <w:rPr>
          <w:rFonts w:ascii="Arial" w:hAnsi="Arial" w:cs="Arial"/>
          <w:color w:val="000000" w:themeColor="text1"/>
          <w:sz w:val="19"/>
          <w:szCs w:val="19"/>
        </w:rPr>
        <w:t xml:space="preserve"> a </w:t>
      </w:r>
      <w:r w:rsidRPr="00C8207B">
        <w:rPr>
          <w:rFonts w:ascii="Arial" w:hAnsi="Arial" w:cs="Arial"/>
          <w:color w:val="000000" w:themeColor="text1"/>
          <w:sz w:val="19"/>
          <w:szCs w:val="19"/>
        </w:rPr>
        <w:t>10.2. Prehľad merateľných ukazovateľov projektu.</w:t>
      </w:r>
    </w:p>
    <w:p w14:paraId="6E178FBD" w14:textId="77777777" w:rsidR="00C62737" w:rsidRPr="00C8207B" w:rsidRDefault="00C62737" w:rsidP="00D24465">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8F2334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1EA6211B"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6650DB61"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6FCF88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09A0A9D" w14:textId="5095FB3B" w:rsidR="001A072C" w:rsidRPr="001A072C"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1A072C" w:rsidRPr="001A072C">
        <w:rPr>
          <w:rFonts w:ascii="Arial" w:hAnsi="Arial" w:cs="Arial"/>
          <w:color w:val="000000" w:themeColor="text1"/>
          <w:sz w:val="19"/>
          <w:szCs w:val="19"/>
        </w:rPr>
        <w:t xml:space="preserve"> V prípade, že žiadateľ neuviedol všetky povinné merateľné ukazovatele, hodnotiteľ priradí bodovú hodnotu (0).</w:t>
      </w:r>
    </w:p>
    <w:p w14:paraId="5DBAF52C"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FA84522" w14:textId="77777777" w:rsidR="00AE1BDE" w:rsidRDefault="00AE1BDE" w:rsidP="00D24465">
      <w:pPr>
        <w:spacing w:line="288" w:lineRule="auto"/>
        <w:jc w:val="both"/>
        <w:rPr>
          <w:rFonts w:ascii="Arial" w:hAnsi="Arial" w:cs="Arial"/>
          <w:color w:val="000000" w:themeColor="text1"/>
          <w:sz w:val="19"/>
          <w:szCs w:val="19"/>
        </w:rPr>
      </w:pPr>
    </w:p>
    <w:p w14:paraId="05710B83" w14:textId="77777777" w:rsidR="00AE1BDE" w:rsidRDefault="00AE1BDE" w:rsidP="00D24465">
      <w:pPr>
        <w:spacing w:line="288" w:lineRule="auto"/>
        <w:jc w:val="both"/>
        <w:rPr>
          <w:rFonts w:ascii="Arial" w:hAnsi="Arial" w:cs="Arial"/>
          <w:color w:val="000000" w:themeColor="text1"/>
          <w:sz w:val="19"/>
          <w:szCs w:val="19"/>
        </w:rPr>
      </w:pPr>
    </w:p>
    <w:p w14:paraId="5CD3521E" w14:textId="77777777" w:rsidR="00AE1BDE" w:rsidRDefault="00AE1BDE" w:rsidP="00D24465">
      <w:pPr>
        <w:spacing w:line="288" w:lineRule="auto"/>
        <w:jc w:val="both"/>
        <w:rPr>
          <w:rFonts w:ascii="Arial" w:hAnsi="Arial" w:cs="Arial"/>
          <w:color w:val="000000" w:themeColor="text1"/>
          <w:sz w:val="19"/>
          <w:szCs w:val="19"/>
        </w:rPr>
      </w:pPr>
    </w:p>
    <w:p w14:paraId="32022536" w14:textId="77777777" w:rsidR="00AE1BDE" w:rsidRDefault="00AE1BDE" w:rsidP="00D24465">
      <w:pPr>
        <w:spacing w:line="288" w:lineRule="auto"/>
        <w:jc w:val="both"/>
        <w:rPr>
          <w:rFonts w:ascii="Arial" w:hAnsi="Arial" w:cs="Arial"/>
          <w:color w:val="000000" w:themeColor="text1"/>
          <w:sz w:val="19"/>
          <w:szCs w:val="19"/>
        </w:rPr>
      </w:pPr>
    </w:p>
    <w:p w14:paraId="175A5A11"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3"/>
        <w:gridCol w:w="2327"/>
        <w:gridCol w:w="4834"/>
        <w:gridCol w:w="1370"/>
        <w:gridCol w:w="1394"/>
        <w:gridCol w:w="4465"/>
      </w:tblGrid>
      <w:tr w:rsidR="00F573DD" w:rsidRPr="00F573DD" w14:paraId="30B11264" w14:textId="77777777" w:rsidTr="009F7C04">
        <w:trPr>
          <w:trHeight w:val="397"/>
        </w:trPr>
        <w:tc>
          <w:tcPr>
            <w:tcW w:w="201" w:type="pct"/>
            <w:shd w:val="clear" w:color="auto" w:fill="DEEAF6" w:themeFill="accent1" w:themeFillTint="33"/>
            <w:vAlign w:val="center"/>
            <w:hideMark/>
          </w:tcPr>
          <w:p w14:paraId="4451C5C6"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6" w:type="pct"/>
            <w:shd w:val="clear" w:color="auto" w:fill="DEEAF6" w:themeFill="accent1" w:themeFillTint="33"/>
            <w:vAlign w:val="center"/>
            <w:hideMark/>
          </w:tcPr>
          <w:p w14:paraId="101D192B"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12" w:type="pct"/>
            <w:shd w:val="clear" w:color="auto" w:fill="DEEAF6" w:themeFill="accent1" w:themeFillTint="33"/>
            <w:vAlign w:val="center"/>
            <w:hideMark/>
          </w:tcPr>
          <w:p w14:paraId="475B511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15431B0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A719BF0"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89" w:type="pct"/>
            <w:shd w:val="clear" w:color="auto" w:fill="DEEAF6" w:themeFill="accent1" w:themeFillTint="33"/>
            <w:vAlign w:val="center"/>
            <w:hideMark/>
          </w:tcPr>
          <w:p w14:paraId="0378145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31AF258" w14:textId="77777777" w:rsidTr="009F7C04">
        <w:trPr>
          <w:trHeight w:val="1684"/>
        </w:trPr>
        <w:tc>
          <w:tcPr>
            <w:tcW w:w="201"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0239ADD" w14:textId="09450F9F"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77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0F8FA8A" w14:textId="4C1C8941" w:rsidR="00921706" w:rsidRPr="00F573DD" w:rsidRDefault="00921706" w:rsidP="00AE1BDE">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rozšíreniu a</w:t>
            </w:r>
            <w:r>
              <w:rPr>
                <w:rFonts w:ascii="Arial" w:hAnsi="Arial" w:cs="Arial"/>
                <w:color w:val="000000" w:themeColor="text1"/>
                <w:sz w:val="19"/>
                <w:szCs w:val="19"/>
              </w:rPr>
              <w:t> </w:t>
            </w:r>
            <w:r w:rsidRPr="00051F94">
              <w:rPr>
                <w:rFonts w:ascii="Arial" w:hAnsi="Arial" w:cs="Arial"/>
                <w:color w:val="000000" w:themeColor="text1"/>
                <w:sz w:val="19"/>
                <w:szCs w:val="19"/>
              </w:rPr>
              <w:t>posilneniu ekosystémových služieb (ekostabilizačných, produkčných, kultúrnych, hygienických a</w:t>
            </w:r>
            <w:r>
              <w:rPr>
                <w:rFonts w:ascii="Arial" w:hAnsi="Arial" w:cs="Arial"/>
                <w:color w:val="000000" w:themeColor="text1"/>
                <w:sz w:val="19"/>
                <w:szCs w:val="19"/>
              </w:rPr>
              <w:t> </w:t>
            </w:r>
            <w:r w:rsidRPr="00051F94">
              <w:rPr>
                <w:rFonts w:ascii="Arial" w:hAnsi="Arial" w:cs="Arial"/>
                <w:color w:val="000000" w:themeColor="text1"/>
                <w:sz w:val="19"/>
                <w:szCs w:val="19"/>
              </w:rPr>
              <w:t>iných)</w:t>
            </w:r>
          </w:p>
        </w:tc>
        <w:tc>
          <w:tcPr>
            <w:tcW w:w="1612"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8FBAC4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kvantitatívny a</w:t>
            </w:r>
            <w:r>
              <w:rPr>
                <w:rFonts w:ascii="Arial" w:hAnsi="Arial" w:cs="Arial"/>
                <w:color w:val="000000" w:themeColor="text1"/>
                <w:sz w:val="19"/>
                <w:szCs w:val="19"/>
              </w:rPr>
              <w:t> </w:t>
            </w:r>
            <w:r w:rsidRPr="00051F94">
              <w:rPr>
                <w:rFonts w:ascii="Arial" w:hAnsi="Arial" w:cs="Arial"/>
                <w:color w:val="000000" w:themeColor="text1"/>
                <w:sz w:val="19"/>
                <w:szCs w:val="19"/>
              </w:rPr>
              <w:t>kvalitatívny rozvoj územia prostredníctvom aktivít:</w:t>
            </w:r>
          </w:p>
          <w:p w14:paraId="4A0D3D84"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 na zníženie hluku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78FDD85A"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prirodzené krajinné prvky;</w:t>
            </w:r>
          </w:p>
          <w:p w14:paraId="3D61E803"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mestské prvky drobnej architektúry;</w:t>
            </w:r>
          </w:p>
          <w:p w14:paraId="700E838B"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zazelenanie exponovaných miest (výsadba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regenerácia izolačnej zelene);</w:t>
            </w:r>
          </w:p>
          <w:p w14:paraId="77D95E22"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aktivity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oblasti dopravnej infraštruktúry (zelené koridory, zelené steny, vegetačné stredové pásy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pod.);</w:t>
            </w:r>
          </w:p>
          <w:p w14:paraId="68FD3B41"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regenerácia vnútroblokov sídlisk tvorbou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ochranou zelene;</w:t>
            </w:r>
          </w:p>
          <w:p w14:paraId="55D72506"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multifunkčné zóny, kde sa preferuje využívanie krajiny (zdravé ekosystémy s</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vysokou biodiverzitou);</w:t>
            </w:r>
          </w:p>
          <w:p w14:paraId="39B42D0C"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zavedenie osobitného manažmentu dažďovej vody.</w:t>
            </w:r>
          </w:p>
          <w:p w14:paraId="50310558" w14:textId="77777777" w:rsidR="00921706" w:rsidRPr="009F7C04" w:rsidRDefault="00921706" w:rsidP="009F7C04">
            <w:pPr>
              <w:spacing w:line="288" w:lineRule="auto"/>
              <w:jc w:val="both"/>
              <w:rPr>
                <w:rFonts w:ascii="Arial" w:hAnsi="Arial" w:cs="Arial"/>
                <w:i/>
                <w:color w:val="000000" w:themeColor="text1"/>
                <w:sz w:val="8"/>
                <w:szCs w:val="8"/>
              </w:rPr>
            </w:pPr>
          </w:p>
          <w:p w14:paraId="122BD5B6" w14:textId="429CDB8C"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w:t>
            </w:r>
            <w:r w:rsidR="00AE1BDE">
              <w:rPr>
                <w:rFonts w:ascii="Arial" w:hAnsi="Arial" w:cs="Arial"/>
                <w:i/>
                <w:color w:val="000000" w:themeColor="text1"/>
                <w:sz w:val="19"/>
                <w:szCs w:val="19"/>
              </w:rPr>
              <w:t xml:space="preserve"> </w:t>
            </w:r>
            <w:r w:rsidRPr="00051F94">
              <w:rPr>
                <w:rFonts w:ascii="Arial" w:hAnsi="Arial" w:cs="Arial"/>
                <w:i/>
                <w:color w:val="000000" w:themeColor="text1"/>
                <w:sz w:val="19"/>
                <w:szCs w:val="19"/>
              </w:rPr>
              <w:t>Pri neinvestičných projektoch sa toto kritérium hodnotí na základe obsahového zamerania dokumentu.</w:t>
            </w:r>
          </w:p>
        </w:tc>
        <w:tc>
          <w:tcPr>
            <w:tcW w:w="457"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7FCC038" w14:textId="77777777" w:rsidR="00921706" w:rsidRPr="00051F94" w:rsidRDefault="00921706" w:rsidP="00AE1BDE">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6AB83F6" w14:textId="77777777" w:rsidR="00921706" w:rsidRPr="00F573DD" w:rsidRDefault="00921706" w:rsidP="00AE1BDE">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2CF2674F" w14:textId="2E8D19A0" w:rsidR="00921706" w:rsidRPr="00F573DD" w:rsidRDefault="00921706" w:rsidP="00AE1BDE">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489" w:type="pct"/>
            <w:tcBorders>
              <w:top w:val="single" w:sz="4" w:space="0" w:color="000000" w:themeColor="text1"/>
              <w:left w:val="single" w:sz="4" w:space="0" w:color="auto"/>
              <w:bottom w:val="single" w:sz="4" w:space="0" w:color="auto"/>
              <w:right w:val="single" w:sz="4" w:space="0" w:color="auto"/>
            </w:tcBorders>
            <w:vAlign w:val="center"/>
          </w:tcPr>
          <w:p w14:paraId="3486669A" w14:textId="2CDE8B0A"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min. 3 uvedeným oblastiam.</w:t>
            </w:r>
          </w:p>
        </w:tc>
      </w:tr>
      <w:tr w:rsidR="00921706" w:rsidRPr="00F573DD" w14:paraId="20E9297A" w14:textId="77777777" w:rsidTr="009F7C04">
        <w:trPr>
          <w:trHeight w:val="2105"/>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BCFEFFC" w14:textId="1F364F54"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3368477"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D84B4FA"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71FBC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787BBF3" w14:textId="6AF73732"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489" w:type="pct"/>
            <w:tcBorders>
              <w:top w:val="single" w:sz="4" w:space="0" w:color="auto"/>
              <w:left w:val="single" w:sz="4" w:space="0" w:color="auto"/>
              <w:bottom w:val="single" w:sz="4" w:space="0" w:color="auto"/>
              <w:right w:val="single" w:sz="4" w:space="0" w:color="auto"/>
            </w:tcBorders>
            <w:vAlign w:val="center"/>
            <w:hideMark/>
          </w:tcPr>
          <w:p w14:paraId="6D423B48" w14:textId="03608F36"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2 uvedeným oblastiam</w:t>
            </w:r>
          </w:p>
        </w:tc>
      </w:tr>
      <w:tr w:rsidR="00921706" w:rsidRPr="00F573DD" w14:paraId="41DED269" w14:textId="77777777" w:rsidTr="009F7C04">
        <w:trPr>
          <w:trHeight w:val="707"/>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BE8EB9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1A2B129"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7973394C"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46A1CC8"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000000" w:themeColor="text1"/>
              <w:right w:val="single" w:sz="4" w:space="0" w:color="auto"/>
            </w:tcBorders>
            <w:vAlign w:val="center"/>
            <w:hideMark/>
          </w:tcPr>
          <w:p w14:paraId="05DF0E62" w14:textId="2640B1A1"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489" w:type="pct"/>
            <w:tcBorders>
              <w:top w:val="single" w:sz="4" w:space="0" w:color="auto"/>
              <w:left w:val="single" w:sz="4" w:space="0" w:color="auto"/>
              <w:bottom w:val="single" w:sz="4" w:space="0" w:color="000000" w:themeColor="text1"/>
              <w:right w:val="single" w:sz="4" w:space="0" w:color="auto"/>
            </w:tcBorders>
            <w:vAlign w:val="center"/>
            <w:hideMark/>
          </w:tcPr>
          <w:p w14:paraId="59378464" w14:textId="4CC92DF5"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1 z</w:t>
            </w:r>
            <w:r>
              <w:rPr>
                <w:rFonts w:ascii="Arial" w:hAnsi="Arial" w:cs="Arial"/>
                <w:color w:val="000000" w:themeColor="text1"/>
                <w:sz w:val="19"/>
                <w:szCs w:val="19"/>
              </w:rPr>
              <w:t> </w:t>
            </w:r>
            <w:r w:rsidRPr="00051F94">
              <w:rPr>
                <w:rFonts w:ascii="Arial" w:hAnsi="Arial" w:cs="Arial"/>
                <w:color w:val="000000" w:themeColor="text1"/>
                <w:sz w:val="19"/>
                <w:szCs w:val="19"/>
              </w:rPr>
              <w:t>uvedených oblastí.</w:t>
            </w:r>
          </w:p>
        </w:tc>
      </w:tr>
    </w:tbl>
    <w:p w14:paraId="2BDF6432" w14:textId="75C7B51B" w:rsidR="00FF5F85" w:rsidRPr="00F573DD" w:rsidRDefault="00FF5F85"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1A072C">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1A072C">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 príloha Opis projektu</w:t>
      </w:r>
      <w:r w:rsidR="0029759D">
        <w:rPr>
          <w:rFonts w:ascii="Arial" w:hAnsi="Arial" w:cs="Arial"/>
          <w:color w:val="000000" w:themeColor="text1"/>
          <w:sz w:val="19"/>
          <w:szCs w:val="19"/>
          <w:lang w:val="sk-SK"/>
        </w:rPr>
        <w:t xml:space="preserve">, </w:t>
      </w:r>
      <w:r w:rsidR="00D24465">
        <w:rPr>
          <w:rFonts w:ascii="Arial" w:hAnsi="Arial" w:cs="Arial"/>
          <w:color w:val="000000" w:themeColor="text1"/>
          <w:sz w:val="19"/>
          <w:szCs w:val="19"/>
          <w:lang w:val="sk-SK"/>
        </w:rPr>
        <w:t>p</w:t>
      </w:r>
      <w:r w:rsidR="0029759D">
        <w:rPr>
          <w:rFonts w:ascii="Arial" w:hAnsi="Arial" w:cs="Arial"/>
          <w:color w:val="000000" w:themeColor="text1"/>
          <w:sz w:val="19"/>
          <w:szCs w:val="19"/>
          <w:lang w:val="sk-SK"/>
        </w:rPr>
        <w:t>ríloha Projektová dokumentácia (ak relevantné)</w:t>
      </w:r>
      <w:r w:rsidR="003E6039" w:rsidRPr="00F573DD">
        <w:rPr>
          <w:rFonts w:ascii="Arial" w:hAnsi="Arial" w:cs="Arial"/>
          <w:color w:val="000000" w:themeColor="text1"/>
          <w:sz w:val="19"/>
          <w:szCs w:val="19"/>
          <w:lang w:val="sk-SK"/>
        </w:rPr>
        <w:t>.</w:t>
      </w:r>
    </w:p>
    <w:p w14:paraId="3413A436" w14:textId="0C2220B1" w:rsidR="00FF5F85"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posudzuje mieru príspevku projektu k</w:t>
      </w:r>
      <w:r w:rsidR="00271D01">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zlepšeniu</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rozšíreniu a posilneniu ekosystémových služieb pričom v zmysle nižšie uvedených oblastí identifikuje tie oblasti</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v rámci ktorých sú realizované aktivity projektu:</w:t>
      </w:r>
    </w:p>
    <w:p w14:paraId="7015353A" w14:textId="4881FD75"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w:t>
      </w:r>
      <w:r w:rsidR="000111BA">
        <w:rPr>
          <w:rFonts w:ascii="Arial" w:eastAsiaTheme="minorHAnsi" w:hAnsi="Arial" w:cs="Arial"/>
          <w:color w:val="000000" w:themeColor="text1"/>
          <w:sz w:val="19"/>
          <w:szCs w:val="19"/>
          <w:lang w:val="sk-SK"/>
        </w:rPr>
        <w:t>a zdroji  hluku, resp. vibrácií,</w:t>
      </w:r>
    </w:p>
    <w:p w14:paraId="5E6DB485" w14:textId="202C4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0111BA">
        <w:rPr>
          <w:rFonts w:ascii="Arial" w:eastAsiaTheme="minorHAnsi" w:hAnsi="Arial" w:cs="Arial"/>
          <w:color w:val="000000" w:themeColor="text1"/>
          <w:sz w:val="19"/>
          <w:szCs w:val="19"/>
          <w:lang w:val="sk-SK"/>
        </w:rPr>
        <w:t>mene pre voľne žijúce organizmy,</w:t>
      </w:r>
    </w:p>
    <w:p w14:paraId="6CBC4DBB" w14:textId="65E47A32" w:rsid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mestské prvky drobnej infraštruktúry urbánneho dizajnu</w:t>
      </w:r>
      <w:r w:rsidR="007B0517" w:rsidRPr="00F573DD">
        <w:rPr>
          <w:rFonts w:ascii="Arial" w:eastAsiaTheme="minorHAnsi" w:hAnsi="Arial" w:cs="Arial"/>
          <w:color w:val="000000" w:themeColor="text1"/>
          <w:sz w:val="19"/>
          <w:szCs w:val="19"/>
          <w:lang w:val="sk-SK"/>
        </w:rPr>
        <w:t xml:space="preserve"> (lavičky, smetné koše, ochranné a výsadbové mreže, fontánky a pod.)</w:t>
      </w:r>
      <w:r w:rsidRPr="00F573DD">
        <w:rPr>
          <w:rFonts w:ascii="Arial" w:eastAsiaTheme="minorHAnsi" w:hAnsi="Arial" w:cs="Arial"/>
          <w:color w:val="000000" w:themeColor="text1"/>
          <w:sz w:val="19"/>
          <w:szCs w:val="19"/>
          <w:lang w:val="sk-SK"/>
        </w:rPr>
        <w:t xml:space="preserve">, </w:t>
      </w:r>
    </w:p>
    <w:p w14:paraId="43723807" w14:textId="00532FDA"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0111BA">
        <w:rPr>
          <w:rFonts w:ascii="Arial" w:eastAsiaTheme="minorHAnsi" w:hAnsi="Arial" w:cs="Arial"/>
          <w:color w:val="000000" w:themeColor="text1"/>
          <w:sz w:val="19"/>
          <w:szCs w:val="19"/>
          <w:lang w:val="sk-SK"/>
        </w:rPr>
        <w:t>tenách, vegetačné stredové pásy,</w:t>
      </w:r>
    </w:p>
    <w:p w14:paraId="0FDC473A" w14:textId="710BF701" w:rsidR="00340728" w:rsidRP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zazelenanie miest (výsadba a regenerácia izolačnej zelene oddeľujúcej obytnú zástavbu od priemyselných stavieb, komerčných areálov alebo frekve</w:t>
      </w:r>
      <w:r w:rsidR="000111BA" w:rsidRPr="000111BA">
        <w:rPr>
          <w:rFonts w:ascii="Arial" w:eastAsiaTheme="minorHAnsi" w:hAnsi="Arial" w:cs="Arial"/>
          <w:color w:val="000000" w:themeColor="text1"/>
          <w:sz w:val="19"/>
          <w:szCs w:val="19"/>
          <w:lang w:val="sk-SK"/>
        </w:rPr>
        <w:t>ntovaných dopravných koridorov),</w:t>
      </w:r>
    </w:p>
    <w:p w14:paraId="0EC01BAD" w14:textId="23449396" w:rsidR="000111BA" w:rsidRPr="000111BA" w:rsidRDefault="000111BA"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imes New Roman" w:hAnsi="Arial" w:cs="Arial"/>
          <w:color w:val="000000" w:themeColor="text1"/>
          <w:sz w:val="19"/>
          <w:szCs w:val="19"/>
          <w:lang w:val="sk-SK"/>
        </w:rPr>
        <w:lastRenderedPageBreak/>
        <w:t>zavedenie osobitného manažmentu dažďovej vody</w:t>
      </w:r>
      <w:r w:rsidRPr="000111BA">
        <w:rPr>
          <w:rFonts w:ascii="Arial" w:eastAsiaTheme="minorHAnsi" w:hAnsi="Arial" w:cs="Arial"/>
          <w:color w:val="000000" w:themeColor="text1"/>
          <w:sz w:val="19"/>
          <w:szCs w:val="19"/>
          <w:lang w:val="sk-SK"/>
        </w:rPr>
        <w:t>:</w:t>
      </w:r>
    </w:p>
    <w:p w14:paraId="10A53804" w14:textId="74DA4D86" w:rsidR="00340728" w:rsidRPr="00E469A3" w:rsidRDefault="00340728"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w:t>
      </w:r>
      <w:r w:rsidRPr="00E469A3">
        <w:rPr>
          <w:rFonts w:ascii="Arial" w:eastAsiaTheme="minorHAnsi" w:hAnsi="Arial" w:cs="Arial"/>
          <w:color w:val="000000" w:themeColor="text1"/>
          <w:sz w:val="19"/>
          <w:szCs w:val="19"/>
          <w:lang w:val="sk-SK"/>
        </w:rPr>
        <w:t xml:space="preserve">formou zaústenia strešných a terasových zvodov do povrchového odtokového systému na zber dažďovej vody a odvádzať zachytenú vodu do vsaku a zberných jazierok, dažďových záhrad, </w:t>
      </w:r>
      <w:r w:rsidR="005F7018">
        <w:rPr>
          <w:rFonts w:ascii="Arial" w:eastAsiaTheme="minorHAnsi" w:hAnsi="Arial" w:cs="Arial"/>
          <w:color w:val="000000" w:themeColor="text1"/>
          <w:sz w:val="19"/>
          <w:szCs w:val="19"/>
          <w:lang w:val="sk-SK"/>
        </w:rPr>
        <w:t>zriaďovanie vegetačných striech,</w:t>
      </w:r>
    </w:p>
    <w:p w14:paraId="4B97AD7A" w14:textId="08BA4845" w:rsidR="000111BA" w:rsidRPr="00E469A3" w:rsidRDefault="000111BA"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koridory v</w:t>
      </w:r>
      <w:r w:rsidR="005F7018">
        <w:rPr>
          <w:rFonts w:ascii="Arial" w:eastAsiaTheme="minorHAnsi" w:hAnsi="Arial" w:cs="Arial"/>
          <w:color w:val="000000" w:themeColor="text1"/>
          <w:sz w:val="19"/>
          <w:szCs w:val="19"/>
          <w:lang w:val="sk-SK"/>
        </w:rPr>
        <w:t> urbanizovanom prostredí,</w:t>
      </w:r>
    </w:p>
    <w:p w14:paraId="0848ACC6" w14:textId="7663A54F" w:rsidR="009F4CE1" w:rsidRPr="00E469A3"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9F4CE1" w:rsidRPr="00E469A3">
        <w:rPr>
          <w:rFonts w:ascii="Arial" w:eastAsiaTheme="minorHAnsi" w:hAnsi="Arial" w:cs="Arial"/>
          <w:color w:val="000000" w:themeColor="text1"/>
          <w:sz w:val="19"/>
          <w:szCs w:val="19"/>
          <w:lang w:val="sk-SK"/>
        </w:rPr>
        <w:t xml:space="preserve">inými nezlučiteľnými aktivitami, </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zelené parky, ktoré biodiverzite poskytujú prostredie a ekosystémom umožňujú fungovanie a poskytovanie služieb prepojením mestských, prímestských a vidieckych oblastí</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w:t>
      </w:r>
    </w:p>
    <w:p w14:paraId="7B366031" w14:textId="26EA1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regenerácia vnútroblokov sídlisk s uplatnením ekologických princípov tvorby a ochrany zelene.</w:t>
      </w:r>
    </w:p>
    <w:p w14:paraId="4CE24DEA" w14:textId="77777777" w:rsidR="00C54E43"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priradí príslušnú bodovú hodnotu (4,2,0) v zmysle popisu aplikácie hodnotiaceho kritéria.</w:t>
      </w:r>
    </w:p>
    <w:p w14:paraId="77CF741A" w14:textId="77777777" w:rsidR="004604CF"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4956" w:type="pct"/>
        <w:tblLook w:val="04A0" w:firstRow="1" w:lastRow="0" w:firstColumn="1" w:lastColumn="0" w:noHBand="0" w:noVBand="1"/>
      </w:tblPr>
      <w:tblGrid>
        <w:gridCol w:w="606"/>
        <w:gridCol w:w="2324"/>
        <w:gridCol w:w="4408"/>
        <w:gridCol w:w="1367"/>
        <w:gridCol w:w="1394"/>
        <w:gridCol w:w="4894"/>
      </w:tblGrid>
      <w:tr w:rsidR="00F573DD" w:rsidRPr="00F573DD" w14:paraId="4033F006" w14:textId="77777777" w:rsidTr="009F7C04">
        <w:trPr>
          <w:trHeight w:val="397"/>
        </w:trPr>
        <w:tc>
          <w:tcPr>
            <w:tcW w:w="202" w:type="pct"/>
            <w:shd w:val="clear" w:color="auto" w:fill="DEEAF6" w:themeFill="accent1" w:themeFillTint="33"/>
            <w:vAlign w:val="center"/>
            <w:hideMark/>
          </w:tcPr>
          <w:p w14:paraId="6CA607D9"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5" w:type="pct"/>
            <w:shd w:val="clear" w:color="auto" w:fill="DEEAF6" w:themeFill="accent1" w:themeFillTint="33"/>
            <w:vAlign w:val="center"/>
            <w:hideMark/>
          </w:tcPr>
          <w:p w14:paraId="3887FA2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0" w:type="pct"/>
            <w:shd w:val="clear" w:color="auto" w:fill="DEEAF6" w:themeFill="accent1" w:themeFillTint="33"/>
            <w:vAlign w:val="center"/>
            <w:hideMark/>
          </w:tcPr>
          <w:p w14:paraId="5394A0C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6" w:type="pct"/>
            <w:shd w:val="clear" w:color="auto" w:fill="DEEAF6" w:themeFill="accent1" w:themeFillTint="33"/>
            <w:vAlign w:val="center"/>
            <w:hideMark/>
          </w:tcPr>
          <w:p w14:paraId="07E8E0B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0C028276"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2" w:type="pct"/>
            <w:shd w:val="clear" w:color="auto" w:fill="DEEAF6" w:themeFill="accent1" w:themeFillTint="33"/>
            <w:vAlign w:val="center"/>
            <w:hideMark/>
          </w:tcPr>
          <w:p w14:paraId="5753AD80"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ED979F7" w14:textId="77777777" w:rsidTr="009F7C04">
        <w:trPr>
          <w:trHeight w:val="432"/>
        </w:trPr>
        <w:tc>
          <w:tcPr>
            <w:tcW w:w="202" w:type="pct"/>
            <w:vMerge w:val="restart"/>
            <w:tcBorders>
              <w:top w:val="single" w:sz="4" w:space="0" w:color="000000" w:themeColor="text1"/>
              <w:left w:val="single" w:sz="4" w:space="0" w:color="auto"/>
              <w:right w:val="single" w:sz="4" w:space="0" w:color="auto"/>
            </w:tcBorders>
            <w:vAlign w:val="center"/>
            <w:hideMark/>
          </w:tcPr>
          <w:p w14:paraId="1C3AD712" w14:textId="5724835D" w:rsidR="00921706" w:rsidRPr="00F573DD" w:rsidRDefault="00921706" w:rsidP="009F7C04">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A</w:t>
            </w:r>
          </w:p>
        </w:tc>
        <w:tc>
          <w:tcPr>
            <w:tcW w:w="775" w:type="pct"/>
            <w:vMerge w:val="restart"/>
            <w:tcBorders>
              <w:top w:val="single" w:sz="4" w:space="0" w:color="000000" w:themeColor="text1"/>
              <w:left w:val="single" w:sz="4" w:space="0" w:color="auto"/>
              <w:right w:val="single" w:sz="4" w:space="0" w:color="auto"/>
            </w:tcBorders>
            <w:vAlign w:val="center"/>
            <w:hideMark/>
          </w:tcPr>
          <w:p w14:paraId="1859879C" w14:textId="05F5556E"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w:t>
            </w:r>
            <w:r>
              <w:rPr>
                <w:rFonts w:ascii="Arial" w:hAnsi="Arial" w:cs="Arial"/>
                <w:color w:val="000000" w:themeColor="text1"/>
                <w:sz w:val="19"/>
                <w:szCs w:val="19"/>
              </w:rPr>
              <w:t xml:space="preserve"> projektu</w:t>
            </w:r>
            <w:r w:rsidRPr="00051F94">
              <w:rPr>
                <w:rFonts w:ascii="Arial" w:hAnsi="Arial" w:cs="Arial"/>
                <w:color w:val="000000" w:themeColor="text1"/>
                <w:sz w:val="19"/>
                <w:szCs w:val="19"/>
              </w:rPr>
              <w:t xml:space="preserve"> k</w:t>
            </w:r>
            <w:r>
              <w:rPr>
                <w:rFonts w:ascii="Arial" w:hAnsi="Arial" w:cs="Arial"/>
                <w:color w:val="000000" w:themeColor="text1"/>
                <w:sz w:val="19"/>
                <w:szCs w:val="19"/>
              </w:rPr>
              <w:t> </w:t>
            </w:r>
            <w:r w:rsidRPr="00051F94" w:rsidDel="00284BBB">
              <w:rPr>
                <w:rFonts w:ascii="Arial" w:hAnsi="Arial" w:cs="Arial"/>
                <w:color w:val="000000" w:themeColor="text1"/>
                <w:sz w:val="19"/>
                <w:szCs w:val="19"/>
              </w:rPr>
              <w:t xml:space="preserve"> </w:t>
            </w:r>
            <w:r w:rsidRPr="00051F94">
              <w:rPr>
                <w:rFonts w:ascii="Arial" w:hAnsi="Arial" w:cs="Arial"/>
                <w:color w:val="000000" w:themeColor="text1"/>
                <w:sz w:val="19"/>
                <w:szCs w:val="19"/>
              </w:rPr>
              <w:t>environmentálnym aspektom</w:t>
            </w:r>
          </w:p>
        </w:tc>
        <w:tc>
          <w:tcPr>
            <w:tcW w:w="1470" w:type="pct"/>
            <w:vMerge w:val="restart"/>
            <w:tcBorders>
              <w:top w:val="single" w:sz="4" w:space="0" w:color="000000" w:themeColor="text1"/>
              <w:left w:val="single" w:sz="4" w:space="0" w:color="auto"/>
              <w:right w:val="single" w:sz="4" w:space="0" w:color="auto"/>
            </w:tcBorders>
            <w:vAlign w:val="center"/>
          </w:tcPr>
          <w:p w14:paraId="0300FFA1"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príspevok projektu k:</w:t>
            </w:r>
          </w:p>
          <w:p w14:paraId="585B79BC"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hluku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prašnosti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485A0E9F"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znečistenia ovzdušia.</w:t>
            </w:r>
          </w:p>
          <w:p w14:paraId="41EFB4C4" w14:textId="77777777" w:rsidR="00921706" w:rsidRPr="009F7C04" w:rsidRDefault="00921706" w:rsidP="009F7C04">
            <w:pPr>
              <w:spacing w:line="288" w:lineRule="auto"/>
              <w:jc w:val="both"/>
              <w:rPr>
                <w:rFonts w:ascii="Arial" w:hAnsi="Arial" w:cs="Arial"/>
                <w:color w:val="000000" w:themeColor="text1"/>
                <w:sz w:val="8"/>
                <w:szCs w:val="8"/>
              </w:rPr>
            </w:pPr>
          </w:p>
          <w:p w14:paraId="3AD6557A" w14:textId="68CA154A" w:rsidR="00921706" w:rsidRPr="00F573DD" w:rsidRDefault="00921706" w:rsidP="009F7C04">
            <w:pPr>
              <w:spacing w:line="288" w:lineRule="auto"/>
              <w:jc w:val="both"/>
              <w:rPr>
                <w:rFonts w:ascii="Arial" w:hAnsi="Arial" w:cs="Arial"/>
                <w:color w:val="000000" w:themeColor="text1"/>
                <w:sz w:val="19"/>
                <w:szCs w:val="19"/>
              </w:rPr>
            </w:pPr>
            <w:r w:rsidRPr="00051F94">
              <w:rPr>
                <w:rFonts w:ascii="Arial" w:hAnsi="Arial" w:cs="Arial"/>
                <w:i/>
                <w:color w:val="000000" w:themeColor="text1"/>
                <w:sz w:val="19"/>
                <w:szCs w:val="19"/>
              </w:rPr>
              <w:t>Pozn.: Neaplikuje sa pre neinvestičné projekty.</w:t>
            </w:r>
          </w:p>
        </w:tc>
        <w:tc>
          <w:tcPr>
            <w:tcW w:w="456" w:type="pct"/>
            <w:vMerge w:val="restart"/>
            <w:tcBorders>
              <w:top w:val="single" w:sz="4" w:space="0" w:color="000000" w:themeColor="text1"/>
              <w:left w:val="single" w:sz="4" w:space="0" w:color="auto"/>
              <w:right w:val="single" w:sz="4" w:space="0" w:color="auto"/>
            </w:tcBorders>
            <w:vAlign w:val="center"/>
          </w:tcPr>
          <w:p w14:paraId="53945576"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6B7B6FF7"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79834625" w14:textId="37F7A761"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632" w:type="pct"/>
            <w:tcBorders>
              <w:top w:val="single" w:sz="4" w:space="0" w:color="000000" w:themeColor="text1"/>
              <w:left w:val="single" w:sz="4" w:space="0" w:color="auto"/>
              <w:bottom w:val="single" w:sz="4" w:space="0" w:color="auto"/>
              <w:right w:val="single" w:sz="4" w:space="0" w:color="auto"/>
            </w:tcBorders>
            <w:vAlign w:val="center"/>
            <w:hideMark/>
          </w:tcPr>
          <w:p w14:paraId="3C26FD8A" w14:textId="64F08CC1" w:rsidR="00921706" w:rsidRPr="00F573DD" w:rsidRDefault="00921706" w:rsidP="009F7C04">
            <w:pPr>
              <w:spacing w:line="288" w:lineRule="auto"/>
              <w:ind w:left="22" w:hanging="7"/>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sidDel="00E91323">
              <w:rPr>
                <w:rFonts w:ascii="Arial" w:hAnsi="Arial" w:cs="Arial"/>
                <w:color w:val="000000" w:themeColor="text1"/>
                <w:sz w:val="19"/>
                <w:szCs w:val="19"/>
              </w:rPr>
              <w:t xml:space="preserve"> </w:t>
            </w:r>
            <w:r>
              <w:rPr>
                <w:rFonts w:ascii="Arial" w:hAnsi="Arial" w:cs="Arial"/>
                <w:color w:val="000000" w:themeColor="text1"/>
                <w:sz w:val="19"/>
                <w:szCs w:val="19"/>
              </w:rPr>
              <w:t>obidvom uvedeným oblastiam.</w:t>
            </w:r>
          </w:p>
        </w:tc>
      </w:tr>
      <w:tr w:rsidR="00921706" w:rsidRPr="00F573DD" w14:paraId="28821759" w14:textId="77777777" w:rsidTr="009F7C04">
        <w:trPr>
          <w:trHeight w:val="552"/>
        </w:trPr>
        <w:tc>
          <w:tcPr>
            <w:tcW w:w="202" w:type="pct"/>
            <w:vMerge/>
            <w:tcBorders>
              <w:left w:val="single" w:sz="4" w:space="0" w:color="auto"/>
              <w:right w:val="single" w:sz="4" w:space="0" w:color="auto"/>
            </w:tcBorders>
            <w:vAlign w:val="center"/>
            <w:hideMark/>
          </w:tcPr>
          <w:p w14:paraId="3828C29C"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0EBEB843"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hideMark/>
          </w:tcPr>
          <w:p w14:paraId="45AF90CC"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hideMark/>
          </w:tcPr>
          <w:p w14:paraId="7B52AD42"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2DCDC44C" w14:textId="7D9008DD"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632" w:type="pct"/>
            <w:tcBorders>
              <w:top w:val="single" w:sz="4" w:space="0" w:color="auto"/>
              <w:left w:val="single" w:sz="4" w:space="0" w:color="auto"/>
              <w:bottom w:val="single" w:sz="4" w:space="0" w:color="auto"/>
              <w:right w:val="single" w:sz="4" w:space="0" w:color="auto"/>
            </w:tcBorders>
            <w:vAlign w:val="center"/>
            <w:hideMark/>
          </w:tcPr>
          <w:p w14:paraId="49F0733F" w14:textId="35F9CAA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prispieva k jednej z uvedených oblasti.</w:t>
            </w:r>
          </w:p>
        </w:tc>
      </w:tr>
      <w:tr w:rsidR="00921706" w:rsidRPr="00F573DD" w14:paraId="239FAC51" w14:textId="77777777" w:rsidTr="009F7C04">
        <w:trPr>
          <w:trHeight w:val="559"/>
        </w:trPr>
        <w:tc>
          <w:tcPr>
            <w:tcW w:w="202" w:type="pct"/>
            <w:vMerge/>
            <w:tcBorders>
              <w:left w:val="single" w:sz="4" w:space="0" w:color="auto"/>
              <w:right w:val="single" w:sz="4" w:space="0" w:color="auto"/>
            </w:tcBorders>
            <w:vAlign w:val="center"/>
          </w:tcPr>
          <w:p w14:paraId="38369A40"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21C86A4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0A22E9D"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08E30A71"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09143685" w14:textId="3997EBCE" w:rsidR="00921706"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632" w:type="pct"/>
            <w:tcBorders>
              <w:top w:val="single" w:sz="4" w:space="0" w:color="auto"/>
              <w:left w:val="single" w:sz="4" w:space="0" w:color="auto"/>
              <w:bottom w:val="single" w:sz="4" w:space="0" w:color="auto"/>
              <w:right w:val="single" w:sz="4" w:space="0" w:color="auto"/>
            </w:tcBorders>
            <w:vAlign w:val="center"/>
          </w:tcPr>
          <w:p w14:paraId="677C38E6" w14:textId="143E0971" w:rsidR="00921706"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4CF1E39" w14:textId="77777777" w:rsidTr="009F7C04">
        <w:trPr>
          <w:trHeight w:val="445"/>
        </w:trPr>
        <w:tc>
          <w:tcPr>
            <w:tcW w:w="202" w:type="pct"/>
            <w:vMerge/>
            <w:tcBorders>
              <w:left w:val="single" w:sz="4" w:space="0" w:color="auto"/>
              <w:bottom w:val="single" w:sz="4" w:space="0" w:color="auto"/>
              <w:right w:val="single" w:sz="4" w:space="0" w:color="auto"/>
            </w:tcBorders>
            <w:vAlign w:val="center"/>
          </w:tcPr>
          <w:p w14:paraId="3DA7F3E3"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6F44107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138D6F6"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1C9B6F8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1211CDC2" w14:textId="1CE21013"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2" w:type="pct"/>
            <w:tcBorders>
              <w:top w:val="single" w:sz="4" w:space="0" w:color="auto"/>
              <w:left w:val="single" w:sz="4" w:space="0" w:color="auto"/>
              <w:bottom w:val="single" w:sz="4" w:space="0" w:color="auto"/>
              <w:right w:val="single" w:sz="4" w:space="0" w:color="auto"/>
            </w:tcBorders>
            <w:vAlign w:val="center"/>
          </w:tcPr>
          <w:p w14:paraId="500F44CC" w14:textId="278F722F"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neinvestičné projekty</w:t>
            </w:r>
          </w:p>
        </w:tc>
      </w:tr>
    </w:tbl>
    <w:p w14:paraId="23A6688D" w14:textId="097BB8A2" w:rsidR="00294308" w:rsidRPr="00F573DD" w:rsidRDefault="00294308" w:rsidP="009F7C04">
      <w:pPr>
        <w:pStyle w:val="Predvolen"/>
        <w:spacing w:after="60" w:line="288" w:lineRule="auto"/>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 príloha Opis projektu</w:t>
      </w:r>
      <w:r w:rsidR="003E6039" w:rsidRPr="00F573DD">
        <w:rPr>
          <w:rFonts w:ascii="Arial" w:hAnsi="Arial" w:cs="Arial"/>
          <w:color w:val="000000" w:themeColor="text1"/>
          <w:sz w:val="19"/>
          <w:szCs w:val="19"/>
          <w:lang w:val="sk-SK"/>
        </w:rPr>
        <w:t>.</w:t>
      </w:r>
    </w:p>
    <w:p w14:paraId="07B557F2" w14:textId="64524F35" w:rsidR="00E82F87" w:rsidRPr="006A0A65" w:rsidRDefault="00294308" w:rsidP="009F7C04">
      <w:pPr>
        <w:pStyle w:val="Predvolen"/>
        <w:spacing w:after="60" w:line="288" w:lineRule="auto"/>
        <w:jc w:val="both"/>
        <w:rPr>
          <w:rFonts w:ascii="Arial" w:hAnsi="Arial" w:cs="Arial"/>
          <w:color w:val="000000" w:themeColor="text1"/>
          <w:sz w:val="19"/>
          <w:szCs w:val="19"/>
          <w:lang w:val="sk-SK"/>
        </w:rPr>
      </w:pPr>
      <w:r w:rsidRPr="006A0A65">
        <w:rPr>
          <w:rFonts w:ascii="Arial" w:hAnsi="Arial" w:cs="Arial"/>
          <w:color w:val="000000" w:themeColor="text1"/>
          <w:sz w:val="19"/>
          <w:szCs w:val="19"/>
          <w:lang w:val="sk-SK"/>
        </w:rPr>
        <w:t>Hodnotiteľ posudzuje mieru príspevku projektu k sociálnym a environmentálnym aspektom</w:t>
      </w:r>
      <w:r w:rsidR="00F74B60" w:rsidRPr="006A0A65">
        <w:rPr>
          <w:rFonts w:ascii="Arial" w:hAnsi="Arial" w:cs="Arial"/>
          <w:color w:val="000000" w:themeColor="text1"/>
          <w:sz w:val="19"/>
          <w:szCs w:val="19"/>
          <w:lang w:val="sk-SK"/>
        </w:rPr>
        <w:t xml:space="preserve"> urbanizovaného územia</w:t>
      </w:r>
      <w:r w:rsidR="005F7018" w:rsidRPr="006A0A65">
        <w:rPr>
          <w:rFonts w:ascii="Arial" w:hAnsi="Arial" w:cs="Arial"/>
          <w:color w:val="000000" w:themeColor="text1"/>
          <w:sz w:val="19"/>
          <w:szCs w:val="19"/>
          <w:lang w:val="sk-SK"/>
        </w:rPr>
        <w:t>,</w:t>
      </w:r>
      <w:r w:rsidR="00F74B60" w:rsidRPr="006A0A65">
        <w:rPr>
          <w:rFonts w:ascii="Arial" w:hAnsi="Arial" w:cs="Arial"/>
          <w:color w:val="000000" w:themeColor="text1"/>
          <w:sz w:val="19"/>
          <w:szCs w:val="19"/>
          <w:lang w:val="sk-SK"/>
        </w:rPr>
        <w:t xml:space="preserve"> pričom hodnotí, či </w:t>
      </w:r>
      <w:r w:rsidR="005F7018" w:rsidRPr="006A0A65">
        <w:rPr>
          <w:rFonts w:ascii="Arial" w:hAnsi="Arial" w:cs="Arial"/>
          <w:color w:val="000000" w:themeColor="text1"/>
          <w:sz w:val="19"/>
          <w:szCs w:val="19"/>
          <w:lang w:val="sk-SK"/>
        </w:rPr>
        <w:t xml:space="preserve">budú </w:t>
      </w:r>
      <w:r w:rsidR="00E82F87" w:rsidRPr="006A0A65">
        <w:rPr>
          <w:rFonts w:ascii="Arial" w:eastAsia="Times New Roman" w:hAnsi="Arial" w:cs="Arial"/>
          <w:color w:val="000000" w:themeColor="text1"/>
          <w:sz w:val="19"/>
          <w:szCs w:val="19"/>
          <w:lang w:val="sk-SK" w:bidi="en-US"/>
        </w:rPr>
        <w:t xml:space="preserve">uvedené aktivity realizované na exponovaných miestach – t.j. v oblastiach intenzívne využívaných obyvateľmi, resp. návštevníkmi obce </w:t>
      </w:r>
      <w:r w:rsidR="006A0A65" w:rsidRPr="006A0A65">
        <w:rPr>
          <w:rFonts w:ascii="Arial" w:eastAsia="Times New Roman" w:hAnsi="Arial" w:cs="Arial"/>
          <w:color w:val="000000" w:themeColor="text1"/>
          <w:sz w:val="19"/>
          <w:szCs w:val="19"/>
          <w:lang w:val="sk-SK" w:bidi="en-US"/>
        </w:rPr>
        <w:t xml:space="preserve">(napr. námestia, centrá obcí) </w:t>
      </w:r>
      <w:r w:rsidR="00E82F87" w:rsidRPr="006A0A65">
        <w:rPr>
          <w:rFonts w:ascii="Arial" w:eastAsia="Times New Roman" w:hAnsi="Arial" w:cs="Arial"/>
          <w:color w:val="000000" w:themeColor="text1"/>
          <w:sz w:val="19"/>
          <w:szCs w:val="19"/>
          <w:lang w:val="sk-SK" w:bidi="en-US"/>
        </w:rPr>
        <w:t>a</w:t>
      </w:r>
      <w:r w:rsidR="005F7018" w:rsidRPr="006A0A65">
        <w:rPr>
          <w:rFonts w:ascii="Arial" w:eastAsia="Times New Roman" w:hAnsi="Arial" w:cs="Arial"/>
          <w:color w:val="000000" w:themeColor="text1"/>
          <w:sz w:val="19"/>
          <w:szCs w:val="19"/>
          <w:lang w:val="sk-SK" w:bidi="en-US"/>
        </w:rPr>
        <w:t> </w:t>
      </w:r>
      <w:r w:rsidR="00E82F87" w:rsidRPr="006A0A65">
        <w:rPr>
          <w:rFonts w:ascii="Arial" w:eastAsia="Times New Roman" w:hAnsi="Arial" w:cs="Arial"/>
          <w:color w:val="000000" w:themeColor="text1"/>
          <w:sz w:val="19"/>
          <w:szCs w:val="19"/>
          <w:lang w:val="sk-SK" w:bidi="en-US"/>
        </w:rPr>
        <w:t>ovplyvňujú pozitívne vnímanie a využívanie priestoru obyvateľmi a návštevníkmi. Následne vyhodnotí, či tieto aktivity</w:t>
      </w:r>
      <w:r w:rsidR="00F74B60" w:rsidRPr="006A0A65">
        <w:rPr>
          <w:rFonts w:ascii="Arial" w:hAnsi="Arial" w:cs="Arial"/>
          <w:color w:val="000000" w:themeColor="text1"/>
          <w:sz w:val="19"/>
          <w:szCs w:val="19"/>
          <w:lang w:val="sk-SK"/>
        </w:rPr>
        <w:t xml:space="preserve"> projektu priamo prispievajú k</w:t>
      </w:r>
      <w:r w:rsidR="00E82F87" w:rsidRPr="006A0A65">
        <w:rPr>
          <w:rFonts w:ascii="Arial" w:hAnsi="Arial" w:cs="Arial"/>
          <w:color w:val="000000" w:themeColor="text1"/>
          <w:sz w:val="19"/>
          <w:szCs w:val="19"/>
          <w:lang w:val="sk-SK"/>
        </w:rPr>
        <w:t>:</w:t>
      </w:r>
    </w:p>
    <w:p w14:paraId="1C634E8E" w14:textId="76B5A54A"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zníženiu hluku a prašnosti v urbanizovanom prostredí</w:t>
      </w:r>
      <w:r w:rsidR="005F7018" w:rsidRPr="006A0A65">
        <w:rPr>
          <w:rFonts w:ascii="Arial" w:eastAsia="Times New Roman" w:hAnsi="Arial" w:cs="Arial"/>
          <w:color w:val="000000" w:themeColor="text1"/>
          <w:sz w:val="19"/>
          <w:szCs w:val="19"/>
          <w:lang w:val="sk-SK" w:bidi="en-US"/>
        </w:rPr>
        <w:t xml:space="preserve"> a</w:t>
      </w:r>
      <w:r w:rsidRPr="006A0A65">
        <w:rPr>
          <w:rFonts w:ascii="Arial" w:eastAsia="Times New Roman" w:hAnsi="Arial" w:cs="Arial"/>
          <w:color w:val="000000" w:themeColor="text1"/>
          <w:sz w:val="19"/>
          <w:szCs w:val="19"/>
          <w:lang w:val="sk-SK" w:bidi="en-US"/>
        </w:rPr>
        <w:t xml:space="preserve"> </w:t>
      </w:r>
    </w:p>
    <w:p w14:paraId="1A3EFE8B" w14:textId="09AF4EF1"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 xml:space="preserve">zníženiu znečistenia ovzdušia. </w:t>
      </w:r>
    </w:p>
    <w:p w14:paraId="0114999C" w14:textId="4CA4EE62" w:rsidR="003E6039" w:rsidRPr="00F573DD" w:rsidRDefault="00E82F87" w:rsidP="009F7C04">
      <w:pPr>
        <w:pStyle w:val="Predvolen"/>
        <w:spacing w:after="6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H</w:t>
      </w:r>
      <w:r w:rsidR="00294308" w:rsidRPr="00F573DD">
        <w:rPr>
          <w:rFonts w:ascii="Arial" w:hAnsi="Arial" w:cs="Arial"/>
          <w:color w:val="000000" w:themeColor="text1"/>
          <w:sz w:val="19"/>
          <w:szCs w:val="19"/>
          <w:lang w:val="sk-SK"/>
        </w:rPr>
        <w:t>odnotiteľ prirad</w:t>
      </w:r>
      <w:r w:rsidR="00FD5617" w:rsidRPr="00F573DD">
        <w:rPr>
          <w:rFonts w:ascii="Arial" w:hAnsi="Arial" w:cs="Arial"/>
          <w:color w:val="000000" w:themeColor="text1"/>
          <w:sz w:val="19"/>
          <w:szCs w:val="19"/>
          <w:lang w:val="sk-SK"/>
        </w:rPr>
        <w:t>í príslušnú bodovú hodnotu (4,</w:t>
      </w:r>
      <w:r>
        <w:rPr>
          <w:rFonts w:ascii="Arial" w:hAnsi="Arial" w:cs="Arial"/>
          <w:color w:val="000000" w:themeColor="text1"/>
          <w:sz w:val="19"/>
          <w:szCs w:val="19"/>
          <w:lang w:val="sk-SK"/>
        </w:rPr>
        <w:t>2,</w:t>
      </w:r>
      <w:r w:rsidR="00294308" w:rsidRPr="00F573DD">
        <w:rPr>
          <w:rFonts w:ascii="Arial" w:hAnsi="Arial" w:cs="Arial"/>
          <w:color w:val="000000" w:themeColor="text1"/>
          <w:sz w:val="19"/>
          <w:szCs w:val="19"/>
          <w:lang w:val="sk-SK"/>
        </w:rPr>
        <w:t>0</w:t>
      </w:r>
      <w:r>
        <w:rPr>
          <w:rFonts w:ascii="Arial" w:hAnsi="Arial" w:cs="Arial"/>
          <w:color w:val="000000" w:themeColor="text1"/>
          <w:sz w:val="19"/>
          <w:szCs w:val="19"/>
          <w:lang w:val="sk-SK"/>
        </w:rPr>
        <w:t>,N/A</w:t>
      </w:r>
      <w:r w:rsidR="00294308" w:rsidRPr="00F573DD">
        <w:rPr>
          <w:rFonts w:ascii="Arial" w:hAnsi="Arial" w:cs="Arial"/>
          <w:color w:val="000000" w:themeColor="text1"/>
          <w:sz w:val="19"/>
          <w:szCs w:val="19"/>
          <w:lang w:val="sk-SK"/>
        </w:rPr>
        <w:t xml:space="preserve">) v zmysle popisu aplikácie hodnotiaceho kritéria. </w:t>
      </w:r>
    </w:p>
    <w:p w14:paraId="4CBFC7C0" w14:textId="77777777" w:rsidR="004604CF" w:rsidRDefault="00294308" w:rsidP="009F7C04">
      <w:pPr>
        <w:pStyle w:val="Predvolen"/>
        <w:spacing w:after="60" w:line="288" w:lineRule="auto"/>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F2F307C" w14:textId="77777777" w:rsidR="0093656E" w:rsidRDefault="0093656E" w:rsidP="009F7C04">
      <w:pPr>
        <w:pStyle w:val="Predvolen"/>
        <w:spacing w:after="60" w:line="288" w:lineRule="auto"/>
        <w:jc w:val="both"/>
        <w:rPr>
          <w:rFonts w:ascii="Arial" w:hAnsi="Arial" w:cs="Arial"/>
          <w:color w:val="000000" w:themeColor="text1"/>
          <w:sz w:val="19"/>
          <w:szCs w:val="19"/>
          <w:lang w:val="sk-SK"/>
        </w:rPr>
      </w:pPr>
    </w:p>
    <w:tbl>
      <w:tblPr>
        <w:tblStyle w:val="TableGrid5"/>
        <w:tblW w:w="4956" w:type="pct"/>
        <w:tblLook w:val="04A0" w:firstRow="1" w:lastRow="0" w:firstColumn="1" w:lastColumn="0" w:noHBand="0" w:noVBand="1"/>
      </w:tblPr>
      <w:tblGrid>
        <w:gridCol w:w="603"/>
        <w:gridCol w:w="2324"/>
        <w:gridCol w:w="4411"/>
        <w:gridCol w:w="1370"/>
        <w:gridCol w:w="1394"/>
        <w:gridCol w:w="4891"/>
      </w:tblGrid>
      <w:tr w:rsidR="00F573DD" w:rsidRPr="00F573DD" w14:paraId="6271B8E8" w14:textId="77777777" w:rsidTr="009F7C04">
        <w:trPr>
          <w:trHeight w:val="397"/>
        </w:trPr>
        <w:tc>
          <w:tcPr>
            <w:tcW w:w="201" w:type="pct"/>
            <w:shd w:val="clear" w:color="auto" w:fill="DEEAF6" w:themeFill="accent1" w:themeFillTint="33"/>
            <w:vAlign w:val="center"/>
            <w:hideMark/>
          </w:tcPr>
          <w:p w14:paraId="745F020A"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7BDE2C0C"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1" w:type="pct"/>
            <w:shd w:val="clear" w:color="auto" w:fill="DEEAF6" w:themeFill="accent1" w:themeFillTint="33"/>
            <w:vAlign w:val="center"/>
            <w:hideMark/>
          </w:tcPr>
          <w:p w14:paraId="154CB04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3A13B7F6"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2185313C"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1" w:type="pct"/>
            <w:shd w:val="clear" w:color="auto" w:fill="DEEAF6" w:themeFill="accent1" w:themeFillTint="33"/>
            <w:vAlign w:val="center"/>
            <w:hideMark/>
          </w:tcPr>
          <w:p w14:paraId="0DBE8E9C"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6FEEE8D3" w14:textId="77777777" w:rsidTr="009F7C04">
        <w:trPr>
          <w:trHeight w:val="603"/>
        </w:trPr>
        <w:tc>
          <w:tcPr>
            <w:tcW w:w="201" w:type="pct"/>
            <w:vMerge w:val="restart"/>
            <w:tcBorders>
              <w:top w:val="single" w:sz="4" w:space="0" w:color="auto"/>
              <w:left w:val="single" w:sz="4" w:space="0" w:color="auto"/>
              <w:right w:val="single" w:sz="4" w:space="0" w:color="auto"/>
            </w:tcBorders>
            <w:vAlign w:val="center"/>
            <w:hideMark/>
          </w:tcPr>
          <w:p w14:paraId="21C6748B" w14:textId="0C11268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B</w:t>
            </w:r>
          </w:p>
        </w:tc>
        <w:tc>
          <w:tcPr>
            <w:tcW w:w="775" w:type="pct"/>
            <w:vMerge w:val="restart"/>
            <w:tcBorders>
              <w:top w:val="single" w:sz="4" w:space="0" w:color="auto"/>
              <w:left w:val="single" w:sz="4" w:space="0" w:color="auto"/>
              <w:right w:val="single" w:sz="4" w:space="0" w:color="auto"/>
            </w:tcBorders>
            <w:vAlign w:val="center"/>
            <w:hideMark/>
          </w:tcPr>
          <w:p w14:paraId="5571CFB6" w14:textId="77777777" w:rsidR="00921706" w:rsidRPr="00F573DD" w:rsidRDefault="00921706" w:rsidP="009F7C04">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Príspevok k sociálnym a environmentálnym aspektom</w:t>
            </w:r>
          </w:p>
        </w:tc>
        <w:tc>
          <w:tcPr>
            <w:tcW w:w="1471" w:type="pct"/>
            <w:vMerge w:val="restart"/>
            <w:tcBorders>
              <w:top w:val="single" w:sz="4" w:space="0" w:color="auto"/>
              <w:left w:val="single" w:sz="4" w:space="0" w:color="auto"/>
              <w:right w:val="single" w:sz="4" w:space="0" w:color="auto"/>
            </w:tcBorders>
            <w:vAlign w:val="center"/>
          </w:tcPr>
          <w:p w14:paraId="05FC097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tvorbe informačných podporných štruktúr zaoberajúcich sa sociálnymi a</w:t>
            </w:r>
            <w:r>
              <w:rPr>
                <w:rFonts w:ascii="Arial" w:hAnsi="Arial" w:cs="Arial"/>
                <w:color w:val="000000" w:themeColor="text1"/>
                <w:sz w:val="19"/>
                <w:szCs w:val="19"/>
              </w:rPr>
              <w:t> </w:t>
            </w:r>
            <w:r w:rsidRPr="00051F94">
              <w:rPr>
                <w:rFonts w:ascii="Arial" w:hAnsi="Arial" w:cs="Arial"/>
                <w:color w:val="000000" w:themeColor="text1"/>
                <w:sz w:val="19"/>
                <w:szCs w:val="19"/>
              </w:rPr>
              <w:t>environmentálnymi aspektmi sídelného prostredia.</w:t>
            </w:r>
          </w:p>
          <w:p w14:paraId="3103F665" w14:textId="77777777" w:rsidR="00921706" w:rsidRPr="009F7C04" w:rsidRDefault="00921706" w:rsidP="009F7C04">
            <w:pPr>
              <w:spacing w:line="288" w:lineRule="auto"/>
              <w:jc w:val="both"/>
              <w:rPr>
                <w:rFonts w:ascii="Arial" w:hAnsi="Arial" w:cs="Arial"/>
                <w:color w:val="000000" w:themeColor="text1"/>
                <w:sz w:val="8"/>
                <w:szCs w:val="8"/>
              </w:rPr>
            </w:pPr>
          </w:p>
          <w:p w14:paraId="5F2C902E" w14:textId="43DA2E0F"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  Neaplikuje sa pre investičné projekty.</w:t>
            </w:r>
          </w:p>
        </w:tc>
        <w:tc>
          <w:tcPr>
            <w:tcW w:w="457" w:type="pct"/>
            <w:vMerge w:val="restart"/>
            <w:tcBorders>
              <w:top w:val="single" w:sz="4" w:space="0" w:color="auto"/>
              <w:left w:val="single" w:sz="4" w:space="0" w:color="auto"/>
              <w:right w:val="single" w:sz="4" w:space="0" w:color="auto"/>
            </w:tcBorders>
            <w:vAlign w:val="center"/>
          </w:tcPr>
          <w:p w14:paraId="4B02C63D"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4AE90C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F49720" w14:textId="61EC1C2E"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631" w:type="pct"/>
            <w:tcBorders>
              <w:top w:val="single" w:sz="4" w:space="0" w:color="auto"/>
              <w:left w:val="single" w:sz="4" w:space="0" w:color="auto"/>
              <w:bottom w:val="single" w:sz="4" w:space="0" w:color="auto"/>
              <w:right w:val="single" w:sz="4" w:space="0" w:color="auto"/>
            </w:tcBorders>
            <w:vAlign w:val="center"/>
            <w:hideMark/>
          </w:tcPr>
          <w:p w14:paraId="2D56A46E" w14:textId="76FD2FFA"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6CA1920" w14:textId="77777777" w:rsidTr="009F7C04">
        <w:trPr>
          <w:trHeight w:val="555"/>
        </w:trPr>
        <w:tc>
          <w:tcPr>
            <w:tcW w:w="201" w:type="pct"/>
            <w:vMerge/>
            <w:tcBorders>
              <w:left w:val="single" w:sz="4" w:space="0" w:color="auto"/>
              <w:right w:val="single" w:sz="4" w:space="0" w:color="auto"/>
            </w:tcBorders>
            <w:vAlign w:val="center"/>
            <w:hideMark/>
          </w:tcPr>
          <w:p w14:paraId="3B66D0D4"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72661753"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right w:val="single" w:sz="4" w:space="0" w:color="auto"/>
            </w:tcBorders>
            <w:vAlign w:val="center"/>
            <w:hideMark/>
          </w:tcPr>
          <w:p w14:paraId="5199C1D7"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right w:val="single" w:sz="4" w:space="0" w:color="auto"/>
            </w:tcBorders>
            <w:vAlign w:val="center"/>
            <w:hideMark/>
          </w:tcPr>
          <w:p w14:paraId="12AE2428"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DADDE36" w14:textId="62FFE022"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631" w:type="pct"/>
            <w:tcBorders>
              <w:top w:val="single" w:sz="4" w:space="0" w:color="auto"/>
              <w:left w:val="single" w:sz="4" w:space="0" w:color="auto"/>
              <w:bottom w:val="single" w:sz="4" w:space="0" w:color="auto"/>
              <w:right w:val="single" w:sz="4" w:space="0" w:color="auto"/>
            </w:tcBorders>
            <w:vAlign w:val="center"/>
            <w:hideMark/>
          </w:tcPr>
          <w:p w14:paraId="523282A0" w14:textId="5FABFDE0"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5AE4A122" w14:textId="77777777" w:rsidTr="009F7C04">
        <w:trPr>
          <w:trHeight w:val="541"/>
        </w:trPr>
        <w:tc>
          <w:tcPr>
            <w:tcW w:w="201" w:type="pct"/>
            <w:vMerge/>
            <w:tcBorders>
              <w:left w:val="single" w:sz="4" w:space="0" w:color="auto"/>
              <w:bottom w:val="single" w:sz="4" w:space="0" w:color="auto"/>
              <w:right w:val="single" w:sz="4" w:space="0" w:color="auto"/>
            </w:tcBorders>
            <w:vAlign w:val="center"/>
          </w:tcPr>
          <w:p w14:paraId="1B0686DB"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bottom w:val="single" w:sz="4" w:space="0" w:color="auto"/>
              <w:right w:val="single" w:sz="4" w:space="0" w:color="auto"/>
            </w:tcBorders>
            <w:vAlign w:val="center"/>
          </w:tcPr>
          <w:p w14:paraId="6470459D"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bottom w:val="single" w:sz="4" w:space="0" w:color="auto"/>
              <w:right w:val="single" w:sz="4" w:space="0" w:color="auto"/>
            </w:tcBorders>
            <w:vAlign w:val="center"/>
          </w:tcPr>
          <w:p w14:paraId="422B91DE"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bottom w:val="single" w:sz="4" w:space="0" w:color="auto"/>
              <w:right w:val="single" w:sz="4" w:space="0" w:color="auto"/>
            </w:tcBorders>
            <w:vAlign w:val="center"/>
          </w:tcPr>
          <w:p w14:paraId="1C87D8D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2295F510" w14:textId="39EE706B"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1" w:type="pct"/>
            <w:tcBorders>
              <w:top w:val="single" w:sz="4" w:space="0" w:color="auto"/>
              <w:left w:val="single" w:sz="4" w:space="0" w:color="auto"/>
              <w:bottom w:val="single" w:sz="4" w:space="0" w:color="auto"/>
              <w:right w:val="single" w:sz="4" w:space="0" w:color="auto"/>
            </w:tcBorders>
            <w:vAlign w:val="center"/>
          </w:tcPr>
          <w:p w14:paraId="6DE73B8E" w14:textId="54D5ADBE"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investičné projekty.</w:t>
            </w:r>
          </w:p>
        </w:tc>
      </w:tr>
    </w:tbl>
    <w:p w14:paraId="4C8695B0" w14:textId="77777777" w:rsidR="009F7C04" w:rsidRDefault="009F7C04" w:rsidP="009F7C04">
      <w:pPr>
        <w:pStyle w:val="Predvolen"/>
        <w:spacing w:line="288" w:lineRule="auto"/>
        <w:ind w:right="-2"/>
        <w:jc w:val="both"/>
        <w:rPr>
          <w:rFonts w:ascii="Arial" w:hAnsi="Arial" w:cs="Arial"/>
          <w:color w:val="000000" w:themeColor="text1"/>
          <w:sz w:val="19"/>
          <w:szCs w:val="19"/>
          <w:lang w:val="sk-SK"/>
        </w:rPr>
      </w:pPr>
    </w:p>
    <w:p w14:paraId="58FE08F9" w14:textId="6A66E103" w:rsidR="00504067" w:rsidRPr="00F573DD" w:rsidRDefault="00504067" w:rsidP="009F7C04">
      <w:pPr>
        <w:pStyle w:val="Predvolen"/>
        <w:spacing w:after="6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 príloha Opis projektu</w:t>
      </w:r>
      <w:r w:rsidR="003E6039" w:rsidRPr="00F573DD">
        <w:rPr>
          <w:rFonts w:ascii="Arial" w:hAnsi="Arial" w:cs="Arial"/>
          <w:color w:val="000000" w:themeColor="text1"/>
          <w:sz w:val="19"/>
          <w:szCs w:val="19"/>
          <w:lang w:val="sk-SK"/>
        </w:rPr>
        <w:t>.</w:t>
      </w:r>
    </w:p>
    <w:p w14:paraId="59F88C06" w14:textId="2F428940" w:rsidR="00504067" w:rsidRPr="006A0A65" w:rsidRDefault="00504067" w:rsidP="009F7C04">
      <w:pPr>
        <w:pStyle w:val="Predvolen"/>
        <w:spacing w:after="60" w:line="288" w:lineRule="auto"/>
        <w:ind w:right="-2"/>
        <w:jc w:val="both"/>
        <w:rPr>
          <w:rFonts w:ascii="Arial" w:eastAsia="Times New Roman" w:hAnsi="Arial" w:cs="Arial"/>
          <w:color w:val="000000" w:themeColor="text1"/>
          <w:sz w:val="19"/>
          <w:szCs w:val="19"/>
          <w:lang w:val="sk-SK" w:bidi="en-US"/>
        </w:rPr>
      </w:pPr>
      <w:r w:rsidRPr="006A0A65">
        <w:rPr>
          <w:rFonts w:ascii="Arial" w:hAnsi="Arial" w:cs="Arial"/>
          <w:color w:val="000000" w:themeColor="text1"/>
          <w:sz w:val="19"/>
          <w:szCs w:val="19"/>
          <w:lang w:val="sk-SK"/>
        </w:rPr>
        <w:t>Hodnotiteľ posudzuje mieru príspevku projektu k</w:t>
      </w:r>
      <w:r w:rsidR="00372352" w:rsidRPr="006A0A65">
        <w:rPr>
          <w:rFonts w:ascii="Arial" w:hAnsi="Arial" w:cs="Arial"/>
          <w:color w:val="000000" w:themeColor="text1"/>
          <w:sz w:val="19"/>
          <w:szCs w:val="19"/>
          <w:lang w:val="sk-SK"/>
        </w:rPr>
        <w:t xml:space="preserve"> tvorbe </w:t>
      </w:r>
      <w:r w:rsidR="0098303E" w:rsidRPr="006A0A65">
        <w:rPr>
          <w:rFonts w:ascii="Arial" w:hAnsi="Arial" w:cs="Arial"/>
          <w:color w:val="000000" w:themeColor="text1"/>
          <w:sz w:val="19"/>
          <w:szCs w:val="19"/>
          <w:lang w:val="sk-SK"/>
        </w:rPr>
        <w:t xml:space="preserve">podporných </w:t>
      </w:r>
      <w:r w:rsidR="00372352" w:rsidRPr="006A0A65">
        <w:rPr>
          <w:rFonts w:ascii="Arial" w:hAnsi="Arial" w:cs="Arial"/>
          <w:color w:val="000000" w:themeColor="text1"/>
          <w:sz w:val="19"/>
          <w:szCs w:val="19"/>
          <w:lang w:val="sk-SK"/>
        </w:rPr>
        <w:t xml:space="preserve">strategicko-plánovacích dokumentov, ktoré sa venujú </w:t>
      </w:r>
      <w:r w:rsidRPr="006A0A65">
        <w:rPr>
          <w:rFonts w:ascii="Arial" w:hAnsi="Arial" w:cs="Arial"/>
          <w:color w:val="000000" w:themeColor="text1"/>
          <w:sz w:val="19"/>
          <w:szCs w:val="19"/>
          <w:lang w:val="sk-SK"/>
        </w:rPr>
        <w:t xml:space="preserve">sociálnym a environmentálnym aspektom urbanizovaného </w:t>
      </w:r>
      <w:r w:rsidR="00E54B0D" w:rsidRPr="006A0A65">
        <w:rPr>
          <w:rFonts w:ascii="Arial" w:hAnsi="Arial" w:cs="Arial"/>
          <w:color w:val="000000" w:themeColor="text1"/>
          <w:sz w:val="19"/>
          <w:szCs w:val="19"/>
          <w:lang w:val="sk-SK"/>
        </w:rPr>
        <w:t>prostredia</w:t>
      </w:r>
      <w:r w:rsidR="00372352" w:rsidRPr="006A0A65">
        <w:rPr>
          <w:rFonts w:ascii="Arial" w:hAnsi="Arial" w:cs="Arial"/>
          <w:color w:val="000000" w:themeColor="text1"/>
          <w:sz w:val="19"/>
          <w:szCs w:val="19"/>
          <w:lang w:val="sk-SK"/>
        </w:rPr>
        <w: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H</w:t>
      </w:r>
      <w:r w:rsidRPr="006A0A65">
        <w:rPr>
          <w:rFonts w:ascii="Arial" w:hAnsi="Arial" w:cs="Arial"/>
          <w:color w:val="000000" w:themeColor="text1"/>
          <w:sz w:val="19"/>
          <w:szCs w:val="19"/>
          <w:lang w:val="sk-SK"/>
        </w:rPr>
        <w:t xml:space="preserve">odnotí, či aktivity projektu </w:t>
      </w:r>
      <w:r w:rsidR="00372352" w:rsidRPr="006A0A65">
        <w:rPr>
          <w:rFonts w:ascii="Arial" w:hAnsi="Arial" w:cs="Arial"/>
          <w:color w:val="000000" w:themeColor="text1"/>
          <w:sz w:val="19"/>
          <w:szCs w:val="19"/>
          <w:lang w:val="sk-SK"/>
        </w:rPr>
        <w:t>vytvoria podmienky</w:t>
      </w:r>
      <w:r w:rsidR="0098303E" w:rsidRPr="006A0A65">
        <w:rPr>
          <w:rFonts w:ascii="Arial" w:hAnsi="Arial" w:cs="Arial"/>
          <w:color w:val="000000" w:themeColor="text1"/>
          <w:sz w:val="19"/>
          <w:szCs w:val="19"/>
          <w:lang w:val="sk-SK"/>
        </w:rPr>
        <w:t xml:space="preserve"> (napr.</w:t>
      </w:r>
      <w:r w:rsidR="00372352" w:rsidRPr="006A0A65">
        <w:rPr>
          <w:rFonts w:ascii="Arial" w:hAnsi="Arial" w:cs="Arial"/>
          <w:color w:val="000000" w:themeColor="text1"/>
          <w:sz w:val="19"/>
          <w:szCs w:val="19"/>
          <w:lang w:val="sk-SK"/>
        </w:rPr>
        <w:t xml:space="preserve"> zadefinujú strategické </w:t>
      </w:r>
      <w:r w:rsidR="0098303E" w:rsidRPr="006A0A65">
        <w:rPr>
          <w:rFonts w:ascii="Arial" w:hAnsi="Arial" w:cs="Arial"/>
          <w:color w:val="000000" w:themeColor="text1"/>
          <w:sz w:val="19"/>
          <w:szCs w:val="19"/>
          <w:lang w:val="sk-SK"/>
        </w:rPr>
        <w:t>opatrenia, identifikujú relevantné územia)</w:t>
      </w:r>
      <w:r w:rsidR="00262B9F" w:rsidRPr="006A0A65">
        <w:rPr>
          <w:rFonts w:ascii="Arial" w:hAnsi="Arial" w:cs="Arial"/>
          <w:color w:val="000000" w:themeColor="text1"/>
          <w:sz w:val="19"/>
          <w:szCs w:val="19"/>
          <w:lang w:val="sk-SK"/>
        </w:rPr>
        <w:t>, ktoré budú viesť</w:t>
      </w:r>
      <w:r w:rsidR="00372352" w:rsidRPr="006A0A65">
        <w:rPr>
          <w:rFonts w:ascii="Arial" w:hAnsi="Arial" w:cs="Arial"/>
          <w:color w:val="000000" w:themeColor="text1"/>
          <w:sz w:val="19"/>
          <w:szCs w:val="19"/>
          <w:lang w:val="sk-SK"/>
        </w:rPr>
        <w:t xml:space="preserve"> k realizácii aktivít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na</w:t>
      </w:r>
      <w:r w:rsidRPr="006A0A65">
        <w:rPr>
          <w:rFonts w:ascii="Arial" w:hAnsi="Arial" w:cs="Arial"/>
          <w:color w:val="000000" w:themeColor="text1"/>
          <w:sz w:val="19"/>
          <w:szCs w:val="19"/>
          <w:lang w:val="sk-SK"/>
        </w:rPr>
        <w:t xml:space="preserve"> </w:t>
      </w:r>
      <w:r w:rsidR="00372352" w:rsidRPr="006A0A65">
        <w:rPr>
          <w:rFonts w:ascii="Arial" w:eastAsia="Times New Roman" w:hAnsi="Arial" w:cs="Arial"/>
          <w:color w:val="000000" w:themeColor="text1"/>
          <w:sz w:val="19"/>
          <w:szCs w:val="19"/>
          <w:lang w:val="sk-SK" w:bidi="en-US"/>
        </w:rPr>
        <w:t>zníženie</w:t>
      </w:r>
      <w:r w:rsidRPr="006A0A65">
        <w:rPr>
          <w:rFonts w:ascii="Arial" w:eastAsia="Times New Roman" w:hAnsi="Arial" w:cs="Arial"/>
          <w:color w:val="000000" w:themeColor="text1"/>
          <w:sz w:val="19"/>
          <w:szCs w:val="19"/>
          <w:lang w:val="sk-SK" w:bidi="en-US"/>
        </w:rPr>
        <w:t xml:space="preserve"> hluku a prašnosti v urbanizovanom prostredí alebo </w:t>
      </w:r>
      <w:r w:rsidR="00262B9F" w:rsidRPr="006A0A65">
        <w:rPr>
          <w:rFonts w:ascii="Arial" w:eastAsia="Times New Roman" w:hAnsi="Arial" w:cs="Arial"/>
          <w:color w:val="000000" w:themeColor="text1"/>
          <w:sz w:val="19"/>
          <w:szCs w:val="19"/>
          <w:lang w:val="sk-SK" w:bidi="en-US"/>
        </w:rPr>
        <w:t>na zníženie</w:t>
      </w:r>
      <w:r w:rsidRPr="006A0A65">
        <w:rPr>
          <w:rFonts w:ascii="Arial" w:eastAsia="Times New Roman" w:hAnsi="Arial" w:cs="Arial"/>
          <w:color w:val="000000" w:themeColor="text1"/>
          <w:sz w:val="19"/>
          <w:szCs w:val="19"/>
          <w:lang w:val="sk-SK" w:bidi="en-US"/>
        </w:rPr>
        <w:t xml:space="preserve"> znečistenia ovzduš</w:t>
      </w:r>
      <w:r w:rsidR="004C2B43" w:rsidRPr="006A0A65">
        <w:rPr>
          <w:rFonts w:ascii="Arial" w:eastAsia="Times New Roman" w:hAnsi="Arial" w:cs="Arial"/>
          <w:color w:val="000000" w:themeColor="text1"/>
          <w:sz w:val="19"/>
          <w:szCs w:val="19"/>
          <w:lang w:val="sk-SK" w:bidi="en-US"/>
        </w:rPr>
        <w:t xml:space="preserve">ia a zvýšenie pozitívnych vplyvov zelenej infraštruktúry pre spoločnosť. </w:t>
      </w:r>
    </w:p>
    <w:p w14:paraId="6D0E4EDD" w14:textId="3036E501" w:rsidR="003E6039" w:rsidRPr="00F573DD"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priradí príslušnú bodovú hodnotu (4,0</w:t>
      </w:r>
      <w:r w:rsidR="001C6C14">
        <w:rPr>
          <w:rFonts w:ascii="Arial" w:hAnsi="Arial" w:cs="Arial"/>
          <w:color w:val="000000" w:themeColor="text1"/>
          <w:sz w:val="19"/>
          <w:szCs w:val="19"/>
        </w:rPr>
        <w:t>,N/A</w:t>
      </w:r>
      <w:r w:rsidRPr="00F573DD">
        <w:rPr>
          <w:rFonts w:ascii="Arial" w:hAnsi="Arial" w:cs="Arial"/>
          <w:color w:val="000000" w:themeColor="text1"/>
          <w:sz w:val="19"/>
          <w:szCs w:val="19"/>
        </w:rPr>
        <w:t xml:space="preserve">) v zmysle popisu aplikácie hodnotiaceho kritéria. </w:t>
      </w:r>
    </w:p>
    <w:p w14:paraId="183AAF2C" w14:textId="0AA7DBAA" w:rsidR="004604CF"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76726FC1" w14:textId="77777777" w:rsidTr="006F4375">
        <w:trPr>
          <w:trHeight w:val="397"/>
        </w:trPr>
        <w:tc>
          <w:tcPr>
            <w:tcW w:w="201" w:type="pct"/>
            <w:shd w:val="clear" w:color="auto" w:fill="DEEAF6" w:themeFill="accent1" w:themeFillTint="33"/>
            <w:vAlign w:val="center"/>
            <w:hideMark/>
          </w:tcPr>
          <w:p w14:paraId="2DF0DB5B"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0C1C0409"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9D375CF"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05B43F1"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384A41CD"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3CB39BB"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C99BE54"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F36417E" w14:textId="37710C75"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A</w:t>
            </w:r>
          </w:p>
        </w:tc>
        <w:tc>
          <w:tcPr>
            <w:tcW w:w="770" w:type="pct"/>
            <w:vMerge w:val="restart"/>
            <w:tcBorders>
              <w:left w:val="single" w:sz="4" w:space="0" w:color="auto"/>
              <w:right w:val="single" w:sz="4" w:space="0" w:color="auto"/>
            </w:tcBorders>
            <w:vAlign w:val="center"/>
            <w:hideMark/>
          </w:tcPr>
          <w:p w14:paraId="7F7B3458" w14:textId="591C17B8" w:rsidR="00921706" w:rsidRPr="00F573DD" w:rsidRDefault="00921706" w:rsidP="00921706">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veľkosti obce</w:t>
            </w:r>
          </w:p>
        </w:tc>
        <w:tc>
          <w:tcPr>
            <w:tcW w:w="1560" w:type="pct"/>
            <w:vMerge w:val="restart"/>
            <w:tcBorders>
              <w:left w:val="single" w:sz="4" w:space="0" w:color="auto"/>
              <w:right w:val="single" w:sz="4" w:space="0" w:color="auto"/>
            </w:tcBorders>
            <w:vAlign w:val="center"/>
          </w:tcPr>
          <w:p w14:paraId="571DC847" w14:textId="77777777" w:rsidR="00921706" w:rsidRDefault="00921706" w:rsidP="009F7C04">
            <w:pPr>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veľkosti obce.</w:t>
            </w:r>
          </w:p>
          <w:p w14:paraId="2C993478" w14:textId="77777777" w:rsidR="00921706" w:rsidRDefault="00921706" w:rsidP="009F7C04">
            <w:pPr>
              <w:jc w:val="both"/>
              <w:rPr>
                <w:rFonts w:ascii="Arial" w:hAnsi="Arial" w:cs="Arial"/>
                <w:color w:val="000000" w:themeColor="text1"/>
                <w:sz w:val="19"/>
                <w:szCs w:val="19"/>
              </w:rPr>
            </w:pPr>
          </w:p>
          <w:p w14:paraId="5675A38F" w14:textId="0C7EAFEC" w:rsidR="00921706" w:rsidRPr="00F573DD" w:rsidRDefault="00921706" w:rsidP="009F7C04">
            <w:pPr>
              <w:spacing w:line="288" w:lineRule="auto"/>
              <w:jc w:val="both"/>
              <w:rPr>
                <w:rFonts w:ascii="Arial" w:hAnsi="Arial" w:cs="Arial"/>
                <w:color w:val="000000" w:themeColor="text1"/>
                <w:sz w:val="19"/>
                <w:szCs w:val="19"/>
              </w:rPr>
            </w:pPr>
            <w:r w:rsidRPr="0057678D">
              <w:rPr>
                <w:rFonts w:ascii="Arial" w:hAnsi="Arial" w:cs="Arial"/>
                <w:i/>
                <w:color w:val="000000" w:themeColor="text1"/>
                <w:sz w:val="19"/>
                <w:szCs w:val="19"/>
              </w:rPr>
              <w:t>Pozn.: Kritérium sa aplikuje pre aktivitu regenerácia vnútroblokov sídlisk.</w:t>
            </w:r>
          </w:p>
        </w:tc>
        <w:tc>
          <w:tcPr>
            <w:tcW w:w="454" w:type="pct"/>
            <w:vMerge w:val="restart"/>
            <w:tcBorders>
              <w:left w:val="single" w:sz="4" w:space="0" w:color="auto"/>
              <w:right w:val="single" w:sz="4" w:space="0" w:color="auto"/>
            </w:tcBorders>
            <w:vAlign w:val="center"/>
          </w:tcPr>
          <w:p w14:paraId="657E0152" w14:textId="732F996B"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2E059529" w14:textId="7D26C92A"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7380EBA" w14:textId="291EC795" w:rsidR="00921706" w:rsidRPr="00F573DD" w:rsidRDefault="00921706" w:rsidP="009F7C04">
            <w:pPr>
              <w:spacing w:line="288" w:lineRule="auto"/>
              <w:ind w:left="22" w:hanging="7"/>
              <w:jc w:val="both"/>
              <w:rPr>
                <w:rFonts w:ascii="Arial" w:hAnsi="Arial" w:cs="Arial"/>
                <w:color w:val="000000" w:themeColor="text1"/>
                <w:sz w:val="19"/>
                <w:szCs w:val="19"/>
              </w:rPr>
            </w:pPr>
            <w:r>
              <w:rPr>
                <w:rFonts w:ascii="Arial" w:hAnsi="Arial" w:cs="Arial"/>
                <w:color w:val="000000" w:themeColor="text1"/>
                <w:sz w:val="19"/>
                <w:szCs w:val="19"/>
              </w:rPr>
              <w:t>Projekt je realizovaný v obci nad 20 000 obyvateľov.</w:t>
            </w:r>
          </w:p>
        </w:tc>
      </w:tr>
      <w:tr w:rsidR="00921706" w:rsidRPr="00F573DD" w14:paraId="251F554B" w14:textId="77777777" w:rsidTr="006F4375">
        <w:trPr>
          <w:trHeight w:val="774"/>
        </w:trPr>
        <w:tc>
          <w:tcPr>
            <w:tcW w:w="201" w:type="pct"/>
            <w:vMerge/>
            <w:tcBorders>
              <w:left w:val="single" w:sz="4" w:space="0" w:color="auto"/>
              <w:right w:val="single" w:sz="4" w:space="0" w:color="auto"/>
            </w:tcBorders>
            <w:vAlign w:val="center"/>
            <w:hideMark/>
          </w:tcPr>
          <w:p w14:paraId="21275E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E599C3E"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4ECBE26B"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7EBA1249"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435C7E8B" w14:textId="27165DCC"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E6F766F" w14:textId="017E868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10 000 obyvateľov.</w:t>
            </w:r>
          </w:p>
        </w:tc>
      </w:tr>
      <w:tr w:rsidR="00921706" w14:paraId="5413DCF6" w14:textId="77777777" w:rsidTr="00693B23">
        <w:trPr>
          <w:trHeight w:val="574"/>
        </w:trPr>
        <w:tc>
          <w:tcPr>
            <w:tcW w:w="201" w:type="pct"/>
            <w:vMerge/>
            <w:tcBorders>
              <w:left w:val="single" w:sz="4" w:space="0" w:color="auto"/>
              <w:right w:val="single" w:sz="4" w:space="0" w:color="auto"/>
            </w:tcBorders>
            <w:vAlign w:val="center"/>
          </w:tcPr>
          <w:p w14:paraId="3E17F75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387876F5"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78713F"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tcPr>
          <w:p w14:paraId="279D2201"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522E48F8" w14:textId="081E2203" w:rsidR="00921706"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tcPr>
          <w:p w14:paraId="54B237CF" w14:textId="5D1CA5B2" w:rsidR="00921706"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5 000 obyvateľov.</w:t>
            </w:r>
          </w:p>
        </w:tc>
      </w:tr>
      <w:tr w:rsidR="00921706" w:rsidRPr="00F573DD" w14:paraId="6E405E18" w14:textId="77777777" w:rsidTr="00F95B95">
        <w:trPr>
          <w:trHeight w:val="549"/>
        </w:trPr>
        <w:tc>
          <w:tcPr>
            <w:tcW w:w="201" w:type="pct"/>
            <w:vMerge/>
            <w:tcBorders>
              <w:left w:val="single" w:sz="4" w:space="0" w:color="auto"/>
              <w:bottom w:val="single" w:sz="4" w:space="0" w:color="auto"/>
              <w:right w:val="single" w:sz="4" w:space="0" w:color="auto"/>
            </w:tcBorders>
            <w:vAlign w:val="center"/>
          </w:tcPr>
          <w:p w14:paraId="19109E43"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bottom w:val="single" w:sz="4" w:space="0" w:color="auto"/>
              <w:right w:val="single" w:sz="4" w:space="0" w:color="auto"/>
            </w:tcBorders>
            <w:vAlign w:val="center"/>
          </w:tcPr>
          <w:p w14:paraId="2D944276"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bottom w:val="single" w:sz="4" w:space="0" w:color="auto"/>
              <w:right w:val="single" w:sz="4" w:space="0" w:color="auto"/>
            </w:tcBorders>
            <w:vAlign w:val="center"/>
          </w:tcPr>
          <w:p w14:paraId="2BC685B4"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bottom w:val="single" w:sz="4" w:space="0" w:color="auto"/>
              <w:right w:val="single" w:sz="4" w:space="0" w:color="auto"/>
            </w:tcBorders>
            <w:vAlign w:val="center"/>
          </w:tcPr>
          <w:p w14:paraId="7A04264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0C3C599E" w14:textId="32ED9EB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0246B953" w14:textId="1AAF3D95" w:rsidR="00921706" w:rsidRPr="00F573DD" w:rsidRDefault="00921706" w:rsidP="00921706">
            <w:pPr>
              <w:spacing w:line="288" w:lineRule="auto"/>
              <w:ind w:left="25" w:hanging="10"/>
              <w:rPr>
                <w:rFonts w:ascii="Arial" w:hAnsi="Arial" w:cs="Arial"/>
                <w:color w:val="000000" w:themeColor="text1"/>
                <w:sz w:val="19"/>
                <w:szCs w:val="19"/>
              </w:rPr>
            </w:pPr>
            <w:r>
              <w:rPr>
                <w:rFonts w:ascii="Arial" w:hAnsi="Arial" w:cs="Arial"/>
                <w:color w:val="000000" w:themeColor="text1"/>
                <w:sz w:val="19"/>
                <w:szCs w:val="19"/>
              </w:rPr>
              <w:t>Projekt je realizovaný v obci pod 5 000 obyvateľov.</w:t>
            </w:r>
          </w:p>
        </w:tc>
      </w:tr>
    </w:tbl>
    <w:p w14:paraId="69A0589D" w14:textId="07D318D8" w:rsidR="004D59F6" w:rsidRPr="0091441F" w:rsidRDefault="004D59F6" w:rsidP="004D59F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 príloha Opis projektu.</w:t>
      </w:r>
    </w:p>
    <w:p w14:paraId="2D96663B" w14:textId="77777777" w:rsidR="0091441F" w:rsidRPr="00E77D0E"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1441F">
        <w:rPr>
          <w:rFonts w:ascii="Arial" w:hAnsi="Arial" w:cs="Arial"/>
          <w:color w:val="000000" w:themeColor="text1"/>
          <w:sz w:val="19"/>
          <w:szCs w:val="19"/>
          <w:lang w:val="sk-SK"/>
        </w:rPr>
        <w:t xml:space="preserve">Hodnotiteľ </w:t>
      </w:r>
      <w:r w:rsidR="0069112B" w:rsidRPr="00E77D0E">
        <w:rPr>
          <w:rFonts w:ascii="Arial" w:hAnsi="Arial" w:cs="Arial"/>
          <w:color w:val="000000" w:themeColor="text1"/>
          <w:sz w:val="19"/>
          <w:szCs w:val="19"/>
          <w:lang w:val="sk-SK"/>
        </w:rPr>
        <w:t xml:space="preserve">priradí príslušnú bodovú hodnotu (20, 10, 5, 0) </w:t>
      </w:r>
      <w:r w:rsidR="0091441F" w:rsidRPr="00E77D0E">
        <w:rPr>
          <w:rFonts w:ascii="Arial" w:hAnsi="Arial" w:cs="Arial"/>
          <w:color w:val="000000" w:themeColor="text1"/>
          <w:sz w:val="19"/>
          <w:szCs w:val="19"/>
          <w:lang w:val="sk-SK"/>
        </w:rPr>
        <w:t>v zmysle popisu aplikácie hodnotiaceho kritéria v závislosti od miesta realizácie projektu</w:t>
      </w:r>
      <w:r w:rsidRPr="00E77D0E">
        <w:rPr>
          <w:rFonts w:ascii="Arial" w:hAnsi="Arial" w:cs="Arial"/>
          <w:color w:val="000000" w:themeColor="text1"/>
          <w:sz w:val="19"/>
          <w:szCs w:val="19"/>
          <w:lang w:val="sk-SK"/>
        </w:rPr>
        <w:t xml:space="preserve">. </w:t>
      </w:r>
    </w:p>
    <w:p w14:paraId="64A2B843" w14:textId="7DDCAEB6" w:rsidR="00921706" w:rsidRPr="009F7C04"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F7C04">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3BF80F" w14:textId="77777777" w:rsidR="009F7C04" w:rsidRDefault="009F7C04" w:rsidP="0091441F">
      <w:pPr>
        <w:pStyle w:val="Predvolen"/>
        <w:spacing w:before="120" w:after="120" w:line="288" w:lineRule="auto"/>
        <w:ind w:right="-2"/>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6AF369BA" w14:textId="77777777" w:rsidTr="006F4375">
        <w:trPr>
          <w:trHeight w:val="397"/>
        </w:trPr>
        <w:tc>
          <w:tcPr>
            <w:tcW w:w="201" w:type="pct"/>
            <w:shd w:val="clear" w:color="auto" w:fill="DEEAF6" w:themeFill="accent1" w:themeFillTint="33"/>
            <w:vAlign w:val="center"/>
            <w:hideMark/>
          </w:tcPr>
          <w:p w14:paraId="3432096A"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0" w:type="pct"/>
            <w:shd w:val="clear" w:color="auto" w:fill="DEEAF6" w:themeFill="accent1" w:themeFillTint="33"/>
            <w:vAlign w:val="center"/>
            <w:hideMark/>
          </w:tcPr>
          <w:p w14:paraId="7E9FF607"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59AE7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52DB57"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26B55B98"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6879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DCB571A"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72BF9FC" w14:textId="63B7C7E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w:t>
            </w:r>
            <w:r>
              <w:rPr>
                <w:rFonts w:ascii="Arial" w:hAnsi="Arial" w:cs="Arial"/>
                <w:color w:val="000000" w:themeColor="text1"/>
                <w:sz w:val="19"/>
                <w:szCs w:val="19"/>
              </w:rPr>
              <w:t>B</w:t>
            </w:r>
          </w:p>
        </w:tc>
        <w:tc>
          <w:tcPr>
            <w:tcW w:w="770" w:type="pct"/>
            <w:vMerge w:val="restart"/>
            <w:tcBorders>
              <w:left w:val="single" w:sz="4" w:space="0" w:color="auto"/>
              <w:right w:val="single" w:sz="4" w:space="0" w:color="auto"/>
            </w:tcBorders>
            <w:vAlign w:val="center"/>
            <w:hideMark/>
          </w:tcPr>
          <w:p w14:paraId="0D22044E" w14:textId="1E733787" w:rsidR="00921706" w:rsidRPr="00F573DD" w:rsidRDefault="00921706" w:rsidP="00A73FF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prínosu pre zvýšenie ekologickej stability</w:t>
            </w:r>
          </w:p>
        </w:tc>
        <w:tc>
          <w:tcPr>
            <w:tcW w:w="1560" w:type="pct"/>
            <w:vMerge w:val="restart"/>
            <w:tcBorders>
              <w:left w:val="single" w:sz="4" w:space="0" w:color="auto"/>
              <w:right w:val="single" w:sz="4" w:space="0" w:color="auto"/>
            </w:tcBorders>
            <w:vAlign w:val="center"/>
          </w:tcPr>
          <w:p w14:paraId="5F369A0B" w14:textId="77777777" w:rsidR="00921706" w:rsidRDefault="00921706" w:rsidP="00A73FFA">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prínosu pre zvýšenie ekologickej stability.</w:t>
            </w:r>
          </w:p>
          <w:p w14:paraId="4CC07774" w14:textId="77777777" w:rsidR="00921706" w:rsidRDefault="00921706" w:rsidP="00A73FFA">
            <w:pPr>
              <w:spacing w:line="288" w:lineRule="auto"/>
              <w:jc w:val="both"/>
              <w:rPr>
                <w:rFonts w:ascii="Arial" w:hAnsi="Arial" w:cs="Arial"/>
                <w:color w:val="000000" w:themeColor="text1"/>
                <w:sz w:val="19"/>
                <w:szCs w:val="19"/>
              </w:rPr>
            </w:pPr>
          </w:p>
          <w:p w14:paraId="22DBE0F9" w14:textId="0EB386B8" w:rsidR="00921706" w:rsidRPr="00F573DD" w:rsidRDefault="00921706" w:rsidP="00A73FFA">
            <w:pPr>
              <w:spacing w:line="288" w:lineRule="auto"/>
              <w:jc w:val="both"/>
              <w:rPr>
                <w:rFonts w:ascii="Arial" w:hAnsi="Arial" w:cs="Arial"/>
                <w:color w:val="000000" w:themeColor="text1"/>
                <w:sz w:val="19"/>
                <w:szCs w:val="19"/>
              </w:rPr>
            </w:pPr>
            <w:r w:rsidRPr="00A07039">
              <w:rPr>
                <w:rFonts w:ascii="Arial" w:hAnsi="Arial" w:cs="Arial"/>
                <w:i/>
                <w:color w:val="000000" w:themeColor="text1"/>
                <w:sz w:val="19"/>
                <w:szCs w:val="19"/>
              </w:rPr>
              <w:t xml:space="preserve">Pozn.: Kritérium sa </w:t>
            </w:r>
            <w:r>
              <w:rPr>
                <w:rFonts w:ascii="Arial" w:hAnsi="Arial" w:cs="Arial"/>
                <w:i/>
                <w:color w:val="000000" w:themeColor="text1"/>
                <w:sz w:val="19"/>
                <w:szCs w:val="19"/>
              </w:rPr>
              <w:t>ne</w:t>
            </w:r>
            <w:r w:rsidRPr="00A07039">
              <w:rPr>
                <w:rFonts w:ascii="Arial" w:hAnsi="Arial" w:cs="Arial"/>
                <w:i/>
                <w:color w:val="000000" w:themeColor="text1"/>
                <w:sz w:val="19"/>
                <w:szCs w:val="19"/>
              </w:rPr>
              <w:t>aplikuje pre aktivitu regenerácia vnútroblokov sídlisk.</w:t>
            </w:r>
          </w:p>
        </w:tc>
        <w:tc>
          <w:tcPr>
            <w:tcW w:w="454" w:type="pct"/>
            <w:vMerge w:val="restart"/>
            <w:tcBorders>
              <w:left w:val="single" w:sz="4" w:space="0" w:color="auto"/>
              <w:right w:val="single" w:sz="4" w:space="0" w:color="auto"/>
            </w:tcBorders>
            <w:vAlign w:val="center"/>
          </w:tcPr>
          <w:p w14:paraId="3C3814D7" w14:textId="1843F1B3"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4E845A97" w14:textId="5E1D7115"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6942E91" w14:textId="425E5D31" w:rsidR="00921706" w:rsidRPr="00F573DD" w:rsidRDefault="00921706" w:rsidP="004847C4">
            <w:pPr>
              <w:spacing w:line="288" w:lineRule="auto"/>
              <w:ind w:left="22" w:hanging="7"/>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Realizáciou projektu je možné očakávať významný prínos pre zastavané územie sídiel v zmysle posilnenia ekologickej stability územia a zvýšenia/obnovy biodiverzity. </w:t>
            </w:r>
          </w:p>
        </w:tc>
      </w:tr>
      <w:tr w:rsidR="00921706" w:rsidRPr="00F573DD" w14:paraId="4FE58151" w14:textId="77777777" w:rsidTr="006F4375">
        <w:trPr>
          <w:trHeight w:val="774"/>
        </w:trPr>
        <w:tc>
          <w:tcPr>
            <w:tcW w:w="201" w:type="pct"/>
            <w:vMerge/>
            <w:tcBorders>
              <w:left w:val="single" w:sz="4" w:space="0" w:color="auto"/>
              <w:right w:val="single" w:sz="4" w:space="0" w:color="auto"/>
            </w:tcBorders>
            <w:vAlign w:val="center"/>
            <w:hideMark/>
          </w:tcPr>
          <w:p w14:paraId="3CD965E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B270024"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223D723F"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2A549675"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0A1CC97E" w14:textId="212CA6D5" w:rsidR="00921706" w:rsidRPr="00F573DD"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hideMark/>
          </w:tcPr>
          <w:p w14:paraId="0D6AA917" w14:textId="7A41D363" w:rsidR="00921706" w:rsidRPr="00F573DD"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Realizáciou projektu je možné očakávať prínos pre zvýšenie ekologickej stability a biodiverzity v rámci dotknutej lokality v sídle.</w:t>
            </w:r>
          </w:p>
        </w:tc>
      </w:tr>
      <w:tr w:rsidR="00921706" w14:paraId="0A0EBED5" w14:textId="77777777" w:rsidTr="006F4375">
        <w:trPr>
          <w:trHeight w:val="774"/>
        </w:trPr>
        <w:tc>
          <w:tcPr>
            <w:tcW w:w="201" w:type="pct"/>
            <w:vMerge/>
            <w:tcBorders>
              <w:left w:val="single" w:sz="4" w:space="0" w:color="auto"/>
              <w:right w:val="single" w:sz="4" w:space="0" w:color="auto"/>
            </w:tcBorders>
            <w:vAlign w:val="center"/>
          </w:tcPr>
          <w:p w14:paraId="329ECF7A"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118A4700"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D29003"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tcPr>
          <w:p w14:paraId="28EB81BB"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6DDCB714" w14:textId="16F4289E" w:rsidR="00921706"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47685EEF" w14:textId="7FD4A908" w:rsidR="00921706"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Realizácia projektu nemá významný prínos pre zvýšenie ekologickej stability a biodiverzity v rámci dotknutej lokality v sídle. </w:t>
            </w:r>
          </w:p>
        </w:tc>
      </w:tr>
    </w:tbl>
    <w:p w14:paraId="51AA799A" w14:textId="486CC766" w:rsidR="001C6C14" w:rsidRPr="0091441F" w:rsidRDefault="001C6C14"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E57D90">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E57D90">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 príloha Opis projektu.</w:t>
      </w:r>
    </w:p>
    <w:p w14:paraId="1C52893C" w14:textId="3C69FF0D" w:rsidR="007B38F4" w:rsidRPr="00183654" w:rsidRDefault="007B38F4"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(20) v prípade, že realizáciou projektu je možné očakávať významný prínos pre zastavané územie sídiel v zmysle posilnenia ekologickej stability územia a zvýšenia/obnovy biodiverzity. To bude zaistené funkčnou naviazanosťou realizovaných plôch zelene na ostatné plochy zelene, veľkosťou a variabilitou plôch zelene, variabilitou vegetačných prvkov, začlenením existujúcej zelene</w:t>
      </w:r>
      <w:r w:rsidR="00C719CB" w:rsidRPr="00183654">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 xml:space="preserve"> riešeným </w:t>
      </w:r>
      <w:r w:rsidR="00BA08CC" w:rsidRPr="00183654">
        <w:rPr>
          <w:rFonts w:ascii="Arial" w:hAnsi="Arial" w:cs="Arial"/>
          <w:color w:val="000000" w:themeColor="text1"/>
          <w:sz w:val="19"/>
          <w:szCs w:val="19"/>
          <w:lang w:val="sk-SK"/>
        </w:rPr>
        <w:t>nakladaním so zrážkovými vodami a/alebo p</w:t>
      </w:r>
      <w:r w:rsidRPr="00183654">
        <w:rPr>
          <w:rFonts w:ascii="Arial" w:hAnsi="Arial" w:cs="Arial"/>
          <w:color w:val="000000" w:themeColor="text1"/>
          <w:sz w:val="19"/>
          <w:szCs w:val="19"/>
          <w:lang w:val="sk-SK"/>
        </w:rPr>
        <w:t>rojekt rieši lokalitu so zvýšeným hlukovým a prachovým zaťažením obyvate</w:t>
      </w:r>
      <w:r w:rsidR="00065D57" w:rsidRPr="00183654">
        <w:rPr>
          <w:rFonts w:ascii="Arial" w:hAnsi="Arial" w:cs="Arial"/>
          <w:color w:val="000000" w:themeColor="text1"/>
          <w:sz w:val="19"/>
          <w:szCs w:val="19"/>
          <w:lang w:val="sk-SK"/>
        </w:rPr>
        <w:t>ľ</w:t>
      </w:r>
      <w:r w:rsidRPr="00183654">
        <w:rPr>
          <w:rFonts w:ascii="Arial" w:hAnsi="Arial" w:cs="Arial"/>
          <w:color w:val="000000" w:themeColor="text1"/>
          <w:sz w:val="19"/>
          <w:szCs w:val="19"/>
          <w:lang w:val="sk-SK"/>
        </w:rPr>
        <w:t xml:space="preserve">stva kde </w:t>
      </w:r>
      <w:r w:rsidR="00BA08CC" w:rsidRPr="00183654">
        <w:rPr>
          <w:rFonts w:ascii="Arial" w:hAnsi="Arial" w:cs="Arial"/>
          <w:color w:val="000000" w:themeColor="text1"/>
          <w:sz w:val="19"/>
          <w:szCs w:val="19"/>
          <w:lang w:val="sk-SK"/>
        </w:rPr>
        <w:t xml:space="preserve">sa </w:t>
      </w:r>
      <w:r w:rsidRPr="00183654">
        <w:rPr>
          <w:rFonts w:ascii="Arial" w:hAnsi="Arial" w:cs="Arial"/>
          <w:color w:val="000000" w:themeColor="text1"/>
          <w:sz w:val="19"/>
          <w:szCs w:val="19"/>
          <w:lang w:val="sk-SK"/>
        </w:rPr>
        <w:t>sústreďuje podstatná časť hospodárskych činností</w:t>
      </w:r>
      <w:r w:rsidR="00115558">
        <w:rPr>
          <w:rFonts w:ascii="Arial" w:hAnsi="Arial" w:cs="Arial"/>
          <w:color w:val="000000" w:themeColor="text1"/>
          <w:sz w:val="19"/>
          <w:szCs w:val="19"/>
          <w:lang w:val="sk-SK"/>
        </w:rPr>
        <w:t xml:space="preserve"> (</w:t>
      </w:r>
      <w:r w:rsidR="00115558" w:rsidRPr="00115558">
        <w:rPr>
          <w:rFonts w:ascii="Arial" w:hAnsi="Arial" w:cs="Arial"/>
          <w:color w:val="000000" w:themeColor="text1"/>
          <w:sz w:val="19"/>
          <w:szCs w:val="19"/>
          <w:lang w:val="sk-SK"/>
        </w:rPr>
        <w:t xml:space="preserve">hospodárska činnosť </w:t>
      </w:r>
      <w:r w:rsidR="00115558">
        <w:rPr>
          <w:rFonts w:ascii="Arial" w:hAnsi="Arial" w:cs="Arial"/>
          <w:color w:val="000000" w:themeColor="text1"/>
          <w:sz w:val="19"/>
          <w:szCs w:val="19"/>
          <w:lang w:val="sk-SK"/>
        </w:rPr>
        <w:t xml:space="preserve">je </w:t>
      </w:r>
      <w:r w:rsidR="00115558" w:rsidRPr="00115558">
        <w:rPr>
          <w:rFonts w:ascii="Arial" w:hAnsi="Arial" w:cs="Arial"/>
          <w:color w:val="000000" w:themeColor="text1"/>
          <w:sz w:val="19"/>
          <w:szCs w:val="19"/>
          <w:lang w:val="sk-SK"/>
        </w:rPr>
        <w:t>vymedzená ako akákoľvek činnosť, ktorá pozostáva z poskytovania tovarov alebo služieb na trhu, bez ohľadu na právnu formu príslušného subjektu</w:t>
      </w:r>
      <w:r w:rsidR="00115558">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w:t>
      </w:r>
    </w:p>
    <w:p w14:paraId="133DFC80" w14:textId="509B7293"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(5) v prípade, že r</w:t>
      </w:r>
      <w:r w:rsidR="007B38F4" w:rsidRPr="00183654">
        <w:rPr>
          <w:rFonts w:ascii="Arial" w:hAnsi="Arial" w:cs="Arial"/>
          <w:color w:val="000000" w:themeColor="text1"/>
          <w:sz w:val="19"/>
          <w:szCs w:val="19"/>
          <w:lang w:val="sk-SK"/>
        </w:rPr>
        <w:t>ealizáciou projektu je možné očakávať prínos pre zvýšenie ekologickej stability a biodiverzity v rámci dotknutej lokality v sídle. To nastane v prípade, že prvky porovnateľného významu sú už v z</w:t>
      </w:r>
      <w:r w:rsidRPr="00183654">
        <w:rPr>
          <w:rFonts w:ascii="Arial" w:hAnsi="Arial" w:cs="Arial"/>
          <w:color w:val="000000" w:themeColor="text1"/>
          <w:sz w:val="19"/>
          <w:szCs w:val="19"/>
          <w:lang w:val="sk-SK"/>
        </w:rPr>
        <w:t>astavanom území zakomponované a</w:t>
      </w:r>
      <w:r w:rsidR="007B38F4" w:rsidRPr="00183654">
        <w:rPr>
          <w:rFonts w:ascii="Arial" w:hAnsi="Arial" w:cs="Arial"/>
          <w:color w:val="000000" w:themeColor="text1"/>
          <w:sz w:val="19"/>
          <w:szCs w:val="19"/>
          <w:lang w:val="sk-SK"/>
        </w:rPr>
        <w:t xml:space="preserve"> opatrenie nemá dostatočný potenciál, aby významne ovplyvnilo biodiverzitu/ekologickú stabilitu v rámci zastavaného územia sídla</w:t>
      </w:r>
      <w:r w:rsidRPr="00183654">
        <w:rPr>
          <w:rFonts w:ascii="Arial" w:hAnsi="Arial" w:cs="Arial"/>
          <w:color w:val="000000" w:themeColor="text1"/>
          <w:sz w:val="19"/>
          <w:szCs w:val="19"/>
          <w:lang w:val="sk-SK"/>
        </w:rPr>
        <w:t xml:space="preserve"> a/alebo p</w:t>
      </w:r>
      <w:r w:rsidR="007B38F4" w:rsidRPr="00183654">
        <w:rPr>
          <w:rFonts w:ascii="Arial" w:hAnsi="Arial" w:cs="Arial"/>
          <w:color w:val="000000" w:themeColor="text1"/>
          <w:sz w:val="19"/>
          <w:szCs w:val="19"/>
          <w:lang w:val="sk-SK"/>
        </w:rPr>
        <w:t xml:space="preserve">rojekt </w:t>
      </w:r>
      <w:r w:rsidRPr="00183654">
        <w:rPr>
          <w:rFonts w:ascii="Arial" w:hAnsi="Arial" w:cs="Arial"/>
          <w:color w:val="000000" w:themeColor="text1"/>
          <w:sz w:val="19"/>
          <w:szCs w:val="19"/>
          <w:lang w:val="sk-SK"/>
        </w:rPr>
        <w:t>ne</w:t>
      </w:r>
      <w:r w:rsidR="007B38F4" w:rsidRPr="00183654">
        <w:rPr>
          <w:rFonts w:ascii="Arial" w:hAnsi="Arial" w:cs="Arial"/>
          <w:color w:val="000000" w:themeColor="text1"/>
          <w:sz w:val="19"/>
          <w:szCs w:val="19"/>
          <w:lang w:val="sk-SK"/>
        </w:rPr>
        <w:t>rieši lokalitu so zvýšeným hlukovým a prachovým zaťažením obyvateľstva alebo lokalitu kde</w:t>
      </w:r>
      <w:r w:rsidRPr="00183654">
        <w:rPr>
          <w:rFonts w:ascii="Arial" w:hAnsi="Arial" w:cs="Arial"/>
          <w:color w:val="000000" w:themeColor="text1"/>
          <w:sz w:val="19"/>
          <w:szCs w:val="19"/>
          <w:lang w:val="sk-SK"/>
        </w:rPr>
        <w:t xml:space="preserve"> sa</w:t>
      </w:r>
      <w:r w:rsidR="007B38F4" w:rsidRPr="00183654">
        <w:rPr>
          <w:rFonts w:ascii="Arial" w:hAnsi="Arial" w:cs="Arial"/>
          <w:color w:val="000000" w:themeColor="text1"/>
          <w:sz w:val="19"/>
          <w:szCs w:val="19"/>
          <w:lang w:val="sk-SK"/>
        </w:rPr>
        <w:t xml:space="preserve"> sústreďuje podstatná časť hospodárskych činností.</w:t>
      </w:r>
    </w:p>
    <w:p w14:paraId="2A3D7716" w14:textId="496A62F9"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(0) v prípade, že r</w:t>
      </w:r>
      <w:r w:rsidR="007B38F4" w:rsidRPr="00183654">
        <w:rPr>
          <w:rFonts w:ascii="Arial" w:hAnsi="Arial" w:cs="Arial"/>
          <w:color w:val="000000" w:themeColor="text1"/>
          <w:sz w:val="19"/>
          <w:szCs w:val="19"/>
          <w:lang w:val="sk-SK"/>
        </w:rPr>
        <w:t xml:space="preserve">ealizácia projektu </w:t>
      </w:r>
      <w:r w:rsidR="00115558">
        <w:rPr>
          <w:rFonts w:ascii="Arial" w:hAnsi="Arial" w:cs="Arial"/>
          <w:color w:val="000000" w:themeColor="text1"/>
          <w:sz w:val="19"/>
          <w:szCs w:val="19"/>
          <w:lang w:val="sk-SK"/>
        </w:rPr>
        <w:t>nemá</w:t>
      </w:r>
      <w:r w:rsidR="00C719CB" w:rsidRPr="00183654">
        <w:rPr>
          <w:rFonts w:ascii="Arial" w:hAnsi="Arial" w:cs="Arial"/>
          <w:color w:val="000000" w:themeColor="text1"/>
          <w:sz w:val="19"/>
          <w:szCs w:val="19"/>
          <w:lang w:val="sk-SK"/>
        </w:rPr>
        <w:t xml:space="preserve"> prínos</w:t>
      </w:r>
      <w:r w:rsidR="007B38F4" w:rsidRPr="00183654">
        <w:rPr>
          <w:rFonts w:ascii="Arial" w:hAnsi="Arial" w:cs="Arial"/>
          <w:color w:val="000000" w:themeColor="text1"/>
          <w:sz w:val="19"/>
          <w:szCs w:val="19"/>
          <w:lang w:val="sk-SK"/>
        </w:rPr>
        <w:t xml:space="preserve"> pre zvýšenie ekologickej stability a biodiverzity v rámci dotknutej lokality v sídle.</w:t>
      </w:r>
    </w:p>
    <w:p w14:paraId="25384534" w14:textId="3E323E6D" w:rsidR="00335890" w:rsidRDefault="001C6C14" w:rsidP="00417607">
      <w:pPr>
        <w:spacing w:before="120" w:after="120" w:line="288" w:lineRule="auto"/>
        <w:jc w:val="both"/>
        <w:rPr>
          <w:rFonts w:ascii="Arial" w:hAnsi="Arial" w:cs="Arial"/>
          <w:color w:val="000000" w:themeColor="text1"/>
          <w:sz w:val="19"/>
          <w:szCs w:val="19"/>
        </w:rPr>
      </w:pPr>
      <w:r w:rsidRPr="00E77D0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w:t>
      </w:r>
      <w:r w:rsidRPr="00F573DD">
        <w:rPr>
          <w:rFonts w:ascii="Arial" w:hAnsi="Arial" w:cs="Arial"/>
          <w:color w:val="000000" w:themeColor="text1"/>
          <w:sz w:val="19"/>
          <w:szCs w:val="19"/>
        </w:rPr>
        <w:t xml:space="preserve"> konkrétnom hodnotení bodového kritéria</w:t>
      </w:r>
      <w:r w:rsidR="00417607">
        <w:rPr>
          <w:rFonts w:ascii="Arial" w:hAnsi="Arial" w:cs="Arial"/>
          <w:color w:val="000000" w:themeColor="text1"/>
          <w:sz w:val="19"/>
          <w:szCs w:val="19"/>
        </w:rPr>
        <w:t>.</w:t>
      </w:r>
    </w:p>
    <w:p w14:paraId="403AB485" w14:textId="77777777" w:rsidR="00A73FFA" w:rsidRDefault="00A73FFA" w:rsidP="00417607">
      <w:pPr>
        <w:spacing w:before="120" w:after="120" w:line="288" w:lineRule="auto"/>
        <w:jc w:val="both"/>
        <w:rPr>
          <w:rFonts w:ascii="Arial" w:hAnsi="Arial" w:cs="Arial"/>
          <w:color w:val="000000" w:themeColor="text1"/>
          <w:sz w:val="19"/>
          <w:szCs w:val="19"/>
        </w:rPr>
      </w:pPr>
    </w:p>
    <w:p w14:paraId="272C1F45" w14:textId="77777777" w:rsidR="00A73FFA" w:rsidRDefault="00A73FFA" w:rsidP="00417607">
      <w:pPr>
        <w:spacing w:before="120" w:after="120" w:line="288" w:lineRule="auto"/>
        <w:jc w:val="both"/>
        <w:rPr>
          <w:rFonts w:ascii="Arial" w:hAnsi="Arial" w:cs="Arial"/>
          <w:color w:val="000000" w:themeColor="text1"/>
          <w:sz w:val="19"/>
          <w:szCs w:val="19"/>
        </w:rPr>
      </w:pPr>
    </w:p>
    <w:p w14:paraId="62B86272" w14:textId="77777777" w:rsidR="00A73FFA" w:rsidRDefault="00A73FFA" w:rsidP="00417607">
      <w:pPr>
        <w:spacing w:before="120" w:after="120" w:line="288" w:lineRule="auto"/>
        <w:jc w:val="both"/>
        <w:rPr>
          <w:rFonts w:ascii="Arial" w:hAnsi="Arial" w:cs="Arial"/>
          <w:color w:val="000000" w:themeColor="text1"/>
          <w:sz w:val="19"/>
          <w:szCs w:val="19"/>
        </w:rPr>
      </w:pPr>
    </w:p>
    <w:p w14:paraId="56A59B16" w14:textId="77777777" w:rsidR="00A73FFA" w:rsidRDefault="00A73FFA" w:rsidP="00417607">
      <w:pPr>
        <w:spacing w:before="120" w:after="120" w:line="288" w:lineRule="auto"/>
        <w:jc w:val="both"/>
        <w:rPr>
          <w:rFonts w:ascii="Arial" w:hAnsi="Arial" w:cs="Arial"/>
          <w:color w:val="000000" w:themeColor="text1"/>
          <w:sz w:val="19"/>
          <w:szCs w:val="19"/>
        </w:rPr>
      </w:pPr>
    </w:p>
    <w:p w14:paraId="2A3B7582" w14:textId="77777777" w:rsidR="00A73FFA" w:rsidRDefault="00A73FFA" w:rsidP="00417607">
      <w:pPr>
        <w:spacing w:before="120" w:after="120" w:line="288" w:lineRule="auto"/>
        <w:jc w:val="both"/>
        <w:rPr>
          <w:rFonts w:ascii="Arial" w:hAnsi="Arial" w:cs="Arial"/>
          <w:color w:val="000000" w:themeColor="text1"/>
          <w:sz w:val="19"/>
          <w:szCs w:val="19"/>
        </w:rPr>
      </w:pPr>
    </w:p>
    <w:p w14:paraId="4617BFE3" w14:textId="77777777" w:rsidR="00A73FFA" w:rsidRPr="00F573DD" w:rsidRDefault="00A73FFA" w:rsidP="00417607">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1CEE9EF4" w14:textId="77777777" w:rsidTr="00843C28">
        <w:trPr>
          <w:trHeight w:val="397"/>
        </w:trPr>
        <w:tc>
          <w:tcPr>
            <w:tcW w:w="201" w:type="pct"/>
            <w:shd w:val="clear" w:color="auto" w:fill="9CC2E5" w:themeFill="accent1" w:themeFillTint="99"/>
            <w:vAlign w:val="center"/>
          </w:tcPr>
          <w:p w14:paraId="7D060317" w14:textId="6D62184C" w:rsidR="004604CF" w:rsidRPr="00F573DD" w:rsidRDefault="004604CF"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3.</w:t>
            </w:r>
          </w:p>
        </w:tc>
        <w:tc>
          <w:tcPr>
            <w:tcW w:w="4799" w:type="pct"/>
            <w:shd w:val="clear" w:color="auto" w:fill="9CC2E5" w:themeFill="accent1" w:themeFillTint="99"/>
            <w:vAlign w:val="center"/>
          </w:tcPr>
          <w:p w14:paraId="7A43FA84" w14:textId="4596C1D5"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Administratívna a prevádzková kapacita žiadateľa</w:t>
            </w:r>
          </w:p>
        </w:tc>
      </w:tr>
    </w:tbl>
    <w:p w14:paraId="5D2F529B" w14:textId="77777777" w:rsidR="00D02CC2" w:rsidRDefault="00D02CC2" w:rsidP="0093656E">
      <w:pPr>
        <w:spacing w:after="0"/>
      </w:pPr>
    </w:p>
    <w:tbl>
      <w:tblPr>
        <w:tblStyle w:val="TableGrid5"/>
        <w:tblW w:w="5003" w:type="pct"/>
        <w:tblLook w:val="04A0" w:firstRow="1" w:lastRow="0" w:firstColumn="1" w:lastColumn="0" w:noHBand="0" w:noVBand="1"/>
      </w:tblPr>
      <w:tblGrid>
        <w:gridCol w:w="606"/>
        <w:gridCol w:w="2328"/>
        <w:gridCol w:w="3557"/>
        <w:gridCol w:w="1365"/>
        <w:gridCol w:w="1395"/>
        <w:gridCol w:w="5884"/>
      </w:tblGrid>
      <w:tr w:rsidR="00A73FFA" w:rsidRPr="00F573DD" w14:paraId="137826D2" w14:textId="77777777" w:rsidTr="00A73FFA">
        <w:trPr>
          <w:trHeight w:val="397"/>
        </w:trPr>
        <w:tc>
          <w:tcPr>
            <w:tcW w:w="200" w:type="pct"/>
            <w:shd w:val="clear" w:color="auto" w:fill="DEEAF6" w:themeFill="accent1" w:themeFillTint="33"/>
            <w:vAlign w:val="center"/>
            <w:hideMark/>
          </w:tcPr>
          <w:p w14:paraId="1E5EF64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C1B3D6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75" w:type="pct"/>
            <w:shd w:val="clear" w:color="auto" w:fill="DEEAF6" w:themeFill="accent1" w:themeFillTint="33"/>
            <w:vAlign w:val="center"/>
            <w:hideMark/>
          </w:tcPr>
          <w:p w14:paraId="7C0FDEC0"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7E16463" w14:textId="77777777" w:rsidR="004604CF" w:rsidRPr="00F573DD" w:rsidRDefault="004604CF"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CD4EE86" w14:textId="77777777" w:rsidR="004604CF" w:rsidRPr="00F573DD" w:rsidRDefault="004604CF"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45" w:type="pct"/>
            <w:shd w:val="clear" w:color="auto" w:fill="DEEAF6" w:themeFill="accent1" w:themeFillTint="33"/>
            <w:vAlign w:val="center"/>
            <w:hideMark/>
          </w:tcPr>
          <w:p w14:paraId="3FCF6C3D"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A73FFA" w:rsidRPr="00F573DD" w14:paraId="6D08112E" w14:textId="77777777" w:rsidTr="00A73FFA">
        <w:trPr>
          <w:trHeight w:val="282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32BDA39"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145F87F0" w14:textId="6CE96856"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administratívnych a</w:t>
            </w:r>
            <w:r>
              <w:rPr>
                <w:rFonts w:ascii="Arial" w:hAnsi="Arial" w:cs="Arial"/>
                <w:color w:val="000000" w:themeColor="text1"/>
                <w:sz w:val="19"/>
                <w:szCs w:val="19"/>
              </w:rPr>
              <w:t> </w:t>
            </w:r>
            <w:r w:rsidRPr="00051F94">
              <w:rPr>
                <w:rFonts w:ascii="Arial" w:hAnsi="Arial" w:cs="Arial"/>
                <w:color w:val="000000" w:themeColor="text1"/>
                <w:sz w:val="19"/>
                <w:szCs w:val="19"/>
              </w:rPr>
              <w:t>odborných kapacít na riadenie a</w:t>
            </w:r>
            <w:r>
              <w:rPr>
                <w:rFonts w:ascii="Arial" w:hAnsi="Arial" w:cs="Arial"/>
                <w:color w:val="000000" w:themeColor="text1"/>
                <w:sz w:val="19"/>
                <w:szCs w:val="19"/>
              </w:rPr>
              <w:t> </w:t>
            </w:r>
            <w:r w:rsidRPr="00051F94">
              <w:rPr>
                <w:rFonts w:ascii="Arial" w:hAnsi="Arial" w:cs="Arial"/>
                <w:color w:val="000000" w:themeColor="text1"/>
                <w:sz w:val="19"/>
                <w:szCs w:val="19"/>
              </w:rPr>
              <w:t>realizáciu projektu</w:t>
            </w:r>
          </w:p>
        </w:tc>
        <w:tc>
          <w:tcPr>
            <w:tcW w:w="1175" w:type="pct"/>
            <w:vMerge w:val="restart"/>
            <w:tcBorders>
              <w:top w:val="single" w:sz="4" w:space="0" w:color="auto"/>
              <w:left w:val="single" w:sz="4" w:space="0" w:color="auto"/>
              <w:bottom w:val="single" w:sz="4" w:space="0" w:color="auto"/>
              <w:right w:val="single" w:sz="4" w:space="0" w:color="auto"/>
            </w:tcBorders>
            <w:vAlign w:val="center"/>
          </w:tcPr>
          <w:p w14:paraId="515492F1" w14:textId="77777777" w:rsidR="00677505" w:rsidRPr="00EF7063" w:rsidRDefault="00677505" w:rsidP="00A73FFA">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3B135A5" w14:textId="3272F436" w:rsidR="00677505" w:rsidRPr="00F573DD" w:rsidRDefault="00677505" w:rsidP="00A73FFA">
            <w:pPr>
              <w:spacing w:line="288" w:lineRule="auto"/>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721C4D3D" w14:textId="77777777" w:rsidR="00677505" w:rsidRPr="00051F94" w:rsidRDefault="00677505" w:rsidP="00A73FFA">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5B71CD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37D93F0B" w14:textId="27119531"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1F521BE"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051F94">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051F94">
              <w:rPr>
                <w:rFonts w:ascii="Arial" w:eastAsia="Helvetica" w:hAnsi="Arial" w:cs="Arial"/>
                <w:color w:val="000000" w:themeColor="text1"/>
                <w:sz w:val="19"/>
                <w:szCs w:val="19"/>
              </w:rPr>
              <w:t>ednotlivé kompetencie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rámci projektového tímu sú zadefinované komplexne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vytvárajú predpoklad pre správne riadenie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implementáciu projektu. </w:t>
            </w:r>
          </w:p>
          <w:p w14:paraId="741C5D46"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má zabezpečené, resp. deklaruje zabezpečenie riadenia projektu:</w:t>
            </w:r>
          </w:p>
          <w:p w14:paraId="7F332BCE" w14:textId="77777777" w:rsidR="00677505" w:rsidRPr="00051F94"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externými kapacitami so skúsenosťami v</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oblasti riadenia obdobných/porovnateľných projektov, alebo </w:t>
            </w:r>
          </w:p>
          <w:p w14:paraId="24F884B6" w14:textId="692474E5" w:rsidR="00677505" w:rsidRPr="00F573DD"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internými kapacitami primeranými rozsahu projektu, ktoré majú skúsenosti s</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riadením </w:t>
            </w:r>
            <w:r w:rsidRPr="00B7272C">
              <w:rPr>
                <w:rFonts w:ascii="Arial" w:eastAsia="Times New Roman" w:hAnsi="Arial" w:cs="Arial"/>
                <w:color w:val="000000"/>
                <w:sz w:val="19"/>
                <w:szCs w:val="19"/>
                <w:lang w:eastAsia="sk-SK"/>
              </w:rPr>
              <w:t>obdobných/porovnateľných projektov</w:t>
            </w:r>
            <w:r w:rsidRPr="00051F94">
              <w:rPr>
                <w:rFonts w:ascii="Arial" w:eastAsia="Helvetica" w:hAnsi="Arial" w:cs="Arial"/>
                <w:color w:val="000000" w:themeColor="text1"/>
                <w:sz w:val="19"/>
                <w:szCs w:val="19"/>
                <w:lang w:bidi="en-US"/>
              </w:rPr>
              <w:t>.</w:t>
            </w:r>
          </w:p>
        </w:tc>
      </w:tr>
      <w:tr w:rsidR="00A73FFA" w:rsidRPr="00F573DD" w14:paraId="7064B041" w14:textId="77777777" w:rsidTr="00A73FFA">
        <w:trPr>
          <w:trHeight w:val="2397"/>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9881475"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485CB5C" w14:textId="77777777" w:rsidR="00677505" w:rsidRPr="00F573DD" w:rsidRDefault="0067750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3BD74FC1" w14:textId="77777777" w:rsidR="00677505" w:rsidRPr="00F573DD" w:rsidRDefault="0067750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E1B75F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E88FF7D" w14:textId="02734DF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1945" w:type="pct"/>
            <w:tcBorders>
              <w:top w:val="single" w:sz="4" w:space="0" w:color="auto"/>
              <w:left w:val="single" w:sz="4" w:space="0" w:color="auto"/>
              <w:bottom w:val="single" w:sz="4" w:space="0" w:color="auto"/>
              <w:right w:val="single" w:sz="4" w:space="0" w:color="auto"/>
            </w:tcBorders>
            <w:vAlign w:val="center"/>
            <w:hideMark/>
          </w:tcPr>
          <w:p w14:paraId="38BE1CD4" w14:textId="36BAE80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051F94">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A73FFA" w:rsidRPr="00F573DD" w14:paraId="5EF7DD93" w14:textId="77777777" w:rsidTr="00A73FFA">
        <w:trPr>
          <w:trHeight w:val="1553"/>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1CA9324"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337BAAB7" w14:textId="77777777" w:rsidR="00915875" w:rsidRPr="00F573DD" w:rsidRDefault="0091587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2A50F1C5" w14:textId="77777777" w:rsidR="00915875" w:rsidRPr="00F573DD" w:rsidRDefault="0091587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E57CA62" w14:textId="77777777" w:rsidR="00915875" w:rsidRPr="00F573DD" w:rsidRDefault="0091587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8FC1E2C" w14:textId="77777777" w:rsidR="00915875" w:rsidRPr="00F573DD" w:rsidRDefault="00915875" w:rsidP="00A73FFA">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0</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B1E282B" w14:textId="17444DE0"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vytvárajú ohrozenie pre správne riadenie a implementáciu projektu.</w:t>
            </w:r>
          </w:p>
        </w:tc>
      </w:tr>
    </w:tbl>
    <w:p w14:paraId="770CCA3D" w14:textId="1865966F"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7F0F9886"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45B55E0"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40B76FF6"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84EF620" w14:textId="28919DE9"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8450795" w14:textId="7563C3F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E233EB">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3B40D6CA" w14:textId="0F61D025"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E57D90">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417CE04B" w14:textId="367AE732"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E57D90">
        <w:rPr>
          <w:rFonts w:ascii="Arial" w:hAnsi="Arial" w:cs="Arial"/>
          <w:color w:val="000000" w:themeColor="text1"/>
          <w:sz w:val="19"/>
          <w:szCs w:val="19"/>
          <w:lang w:val="sk-SK"/>
        </w:rPr>
        <w:t>verejné obstarávanie</w:t>
      </w:r>
      <w:r w:rsidR="00E57D90" w:rsidRPr="00C8207B">
        <w:rPr>
          <w:rFonts w:ascii="Arial" w:hAnsi="Arial" w:cs="Arial"/>
          <w:color w:val="000000" w:themeColor="text1"/>
          <w:sz w:val="19"/>
          <w:szCs w:val="19"/>
          <w:lang w:val="sk-SK"/>
        </w:rPr>
        <w:t xml:space="preserve"> </w:t>
      </w:r>
      <w:r w:rsidRPr="00C8207B">
        <w:rPr>
          <w:rFonts w:ascii="Arial" w:hAnsi="Arial" w:cs="Arial"/>
          <w:color w:val="000000" w:themeColor="text1"/>
          <w:sz w:val="19"/>
          <w:szCs w:val="19"/>
          <w:lang w:val="sk-SK"/>
        </w:rPr>
        <w:t>a pod.),</w:t>
      </w:r>
    </w:p>
    <w:p w14:paraId="6EB58013" w14:textId="14815FE4"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obsadením jednotlivých pozícií projektového tímu (uvedenie </w:t>
      </w:r>
      <w:r w:rsidR="00E57D90">
        <w:rPr>
          <w:rFonts w:ascii="Arial" w:hAnsi="Arial" w:cs="Arial"/>
          <w:color w:val="000000" w:themeColor="text1"/>
          <w:sz w:val="19"/>
          <w:szCs w:val="19"/>
          <w:lang w:val="sk-SK"/>
        </w:rPr>
        <w:t>konkrétnych osôb</w:t>
      </w:r>
      <w:r w:rsidRPr="00C8207B">
        <w:rPr>
          <w:rFonts w:ascii="Arial" w:hAnsi="Arial" w:cs="Arial"/>
          <w:color w:val="000000" w:themeColor="text1"/>
          <w:sz w:val="19"/>
          <w:szCs w:val="19"/>
          <w:lang w:val="sk-SK"/>
        </w:rPr>
        <w:t xml:space="preserve"> jednotlivých členo</w:t>
      </w:r>
      <w:r w:rsidR="00E57D90">
        <w:rPr>
          <w:rFonts w:ascii="Arial" w:hAnsi="Arial" w:cs="Arial"/>
          <w:color w:val="000000" w:themeColor="text1"/>
          <w:sz w:val="19"/>
          <w:szCs w:val="19"/>
          <w:lang w:val="sk-SK"/>
        </w:rPr>
        <w:t>v</w:t>
      </w:r>
      <w:r w:rsidRPr="00C8207B">
        <w:rPr>
          <w:rFonts w:ascii="Arial" w:hAnsi="Arial" w:cs="Arial"/>
          <w:color w:val="000000" w:themeColor="text1"/>
          <w:sz w:val="19"/>
          <w:szCs w:val="19"/>
          <w:lang w:val="sk-SK"/>
        </w:rPr>
        <w:t xml:space="preserve"> tímu, resp. uvedenie kvalifikačných požiadaviek na jednotlivé pozície),</w:t>
      </w:r>
    </w:p>
    <w:p w14:paraId="43FF492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33A5EE2E"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FAF1719" w14:textId="77777777" w:rsidR="00C62737"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EFA3C55" w14:textId="77777777" w:rsidR="00A73FFA" w:rsidRDefault="00A73FFA" w:rsidP="00D24465">
      <w:pPr>
        <w:spacing w:before="120" w:after="120" w:line="288" w:lineRule="auto"/>
        <w:jc w:val="both"/>
        <w:rPr>
          <w:rFonts w:ascii="Arial" w:hAnsi="Arial" w:cs="Arial"/>
          <w:color w:val="000000" w:themeColor="text1"/>
          <w:sz w:val="19"/>
          <w:szCs w:val="19"/>
        </w:rPr>
      </w:pPr>
    </w:p>
    <w:p w14:paraId="30E94712" w14:textId="77777777" w:rsidR="00A73FFA" w:rsidRDefault="00A73FFA" w:rsidP="00D24465">
      <w:pPr>
        <w:spacing w:before="120" w:after="120" w:line="288" w:lineRule="auto"/>
        <w:jc w:val="both"/>
        <w:rPr>
          <w:rFonts w:ascii="Arial" w:hAnsi="Arial" w:cs="Arial"/>
          <w:color w:val="000000" w:themeColor="text1"/>
          <w:sz w:val="19"/>
          <w:szCs w:val="19"/>
        </w:rPr>
      </w:pPr>
    </w:p>
    <w:p w14:paraId="00584E3E" w14:textId="77777777" w:rsidR="00A73FFA" w:rsidRDefault="00A73FFA" w:rsidP="00D24465">
      <w:pPr>
        <w:spacing w:before="120" w:after="120" w:line="288" w:lineRule="auto"/>
        <w:jc w:val="both"/>
        <w:rPr>
          <w:rFonts w:ascii="Arial" w:hAnsi="Arial" w:cs="Arial"/>
          <w:color w:val="000000" w:themeColor="text1"/>
          <w:sz w:val="19"/>
          <w:szCs w:val="19"/>
        </w:rPr>
      </w:pPr>
    </w:p>
    <w:p w14:paraId="56BE45B0" w14:textId="77777777" w:rsidR="00A73FFA" w:rsidRDefault="00A73FFA" w:rsidP="00D24465">
      <w:pPr>
        <w:spacing w:before="120" w:after="120" w:line="288" w:lineRule="auto"/>
        <w:jc w:val="both"/>
        <w:rPr>
          <w:rFonts w:ascii="Arial" w:hAnsi="Arial" w:cs="Arial"/>
          <w:color w:val="000000" w:themeColor="text1"/>
          <w:sz w:val="19"/>
          <w:szCs w:val="19"/>
        </w:rPr>
      </w:pPr>
    </w:p>
    <w:p w14:paraId="5C844E60" w14:textId="77777777" w:rsidR="00A73FFA" w:rsidRDefault="00A73FFA" w:rsidP="00D24465">
      <w:pPr>
        <w:spacing w:before="120" w:after="120" w:line="288" w:lineRule="auto"/>
        <w:jc w:val="both"/>
        <w:rPr>
          <w:rFonts w:ascii="Arial" w:hAnsi="Arial" w:cs="Arial"/>
          <w:color w:val="000000" w:themeColor="text1"/>
          <w:sz w:val="19"/>
          <w:szCs w:val="19"/>
        </w:rPr>
      </w:pPr>
    </w:p>
    <w:p w14:paraId="5ABF8E24" w14:textId="77777777" w:rsidR="00A73FFA" w:rsidRDefault="00A73FFA" w:rsidP="00D24465">
      <w:pPr>
        <w:spacing w:before="120" w:after="120" w:line="288" w:lineRule="auto"/>
        <w:jc w:val="both"/>
        <w:rPr>
          <w:rFonts w:ascii="Arial" w:hAnsi="Arial" w:cs="Arial"/>
          <w:color w:val="000000" w:themeColor="text1"/>
          <w:sz w:val="19"/>
          <w:szCs w:val="19"/>
        </w:rPr>
      </w:pPr>
    </w:p>
    <w:p w14:paraId="01BCF00C" w14:textId="77777777" w:rsidR="00A73FFA" w:rsidRDefault="00A73FFA" w:rsidP="00D24465">
      <w:pPr>
        <w:spacing w:before="120" w:after="120" w:line="288" w:lineRule="auto"/>
        <w:jc w:val="both"/>
        <w:rPr>
          <w:rFonts w:ascii="Arial" w:hAnsi="Arial" w:cs="Arial"/>
          <w:color w:val="000000" w:themeColor="text1"/>
          <w:sz w:val="19"/>
          <w:szCs w:val="19"/>
        </w:rPr>
      </w:pPr>
    </w:p>
    <w:p w14:paraId="48519E3A" w14:textId="77777777" w:rsidR="00A73FFA" w:rsidRPr="00C8207B" w:rsidRDefault="00A73FFA" w:rsidP="00D24465">
      <w:pPr>
        <w:spacing w:before="120" w:after="120"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4"/>
        <w:gridCol w:w="2325"/>
        <w:gridCol w:w="3278"/>
        <w:gridCol w:w="1371"/>
        <w:gridCol w:w="1394"/>
        <w:gridCol w:w="6021"/>
      </w:tblGrid>
      <w:tr w:rsidR="00F573DD" w:rsidRPr="00F573DD" w14:paraId="7FDA10C9" w14:textId="77777777" w:rsidTr="00A73FFA">
        <w:trPr>
          <w:trHeight w:val="397"/>
        </w:trPr>
        <w:tc>
          <w:tcPr>
            <w:tcW w:w="201" w:type="pct"/>
            <w:shd w:val="clear" w:color="auto" w:fill="DEEAF6" w:themeFill="accent1" w:themeFillTint="33"/>
            <w:vAlign w:val="center"/>
            <w:hideMark/>
          </w:tcPr>
          <w:p w14:paraId="10551287"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2AB484CF"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093" w:type="pct"/>
            <w:shd w:val="clear" w:color="auto" w:fill="DEEAF6" w:themeFill="accent1" w:themeFillTint="33"/>
            <w:vAlign w:val="center"/>
            <w:hideMark/>
          </w:tcPr>
          <w:p w14:paraId="6A57C2C7"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D8345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85DDF73"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2008" w:type="pct"/>
            <w:shd w:val="clear" w:color="auto" w:fill="DEEAF6" w:themeFill="accent1" w:themeFillTint="33"/>
            <w:vAlign w:val="center"/>
            <w:hideMark/>
          </w:tcPr>
          <w:p w14:paraId="24522EC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54CA20B4" w14:textId="77777777" w:rsidTr="00A73FFA">
        <w:trPr>
          <w:trHeight w:val="930"/>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65FC3614"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3.2</w:t>
            </w:r>
          </w:p>
        </w:tc>
        <w:tc>
          <w:tcPr>
            <w:tcW w:w="775" w:type="pct"/>
            <w:vMerge w:val="restart"/>
            <w:tcBorders>
              <w:top w:val="single" w:sz="4" w:space="0" w:color="auto"/>
              <w:left w:val="single" w:sz="4" w:space="0" w:color="auto"/>
              <w:bottom w:val="single" w:sz="4" w:space="0" w:color="auto"/>
              <w:right w:val="single" w:sz="4" w:space="0" w:color="auto"/>
            </w:tcBorders>
            <w:vAlign w:val="center"/>
            <w:hideMark/>
          </w:tcPr>
          <w:p w14:paraId="17B389C4" w14:textId="74A82973"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prevádzkovej  a technickej udržateľnosti projektu</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B8D847" w14:textId="461ABC11"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174DFEDA" w14:textId="45BE07AD"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2636A99E" w14:textId="7EF16AC3"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15E3A0" w14:textId="3B27E10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677505" w:rsidRPr="00F573DD" w14:paraId="67A19409" w14:textId="77777777" w:rsidTr="00A73FFA">
        <w:trPr>
          <w:trHeight w:val="80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69558057"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1029797A"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225F811"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25AA673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15475871" w14:textId="66C3ADA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2008" w:type="pct"/>
            <w:tcBorders>
              <w:top w:val="single" w:sz="4" w:space="0" w:color="auto"/>
              <w:left w:val="single" w:sz="4" w:space="0" w:color="auto"/>
              <w:bottom w:val="single" w:sz="4" w:space="0" w:color="auto"/>
              <w:right w:val="single" w:sz="4" w:space="0" w:color="auto"/>
            </w:tcBorders>
            <w:vAlign w:val="center"/>
            <w:hideMark/>
          </w:tcPr>
          <w:p w14:paraId="6D18B340" w14:textId="2BB88971"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677505" w:rsidRPr="00F573DD" w14:paraId="4695149C" w14:textId="77777777" w:rsidTr="00A73FFA">
        <w:trPr>
          <w:trHeight w:val="420"/>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3CB90BCA"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22061B27"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4C67AE"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132671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55AA8266" w14:textId="278E42F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2008" w:type="pct"/>
            <w:tcBorders>
              <w:top w:val="single" w:sz="4" w:space="0" w:color="auto"/>
              <w:left w:val="single" w:sz="4" w:space="0" w:color="auto"/>
              <w:bottom w:val="single" w:sz="4" w:space="0" w:color="auto"/>
              <w:right w:val="single" w:sz="4" w:space="0" w:color="auto"/>
            </w:tcBorders>
            <w:vAlign w:val="center"/>
            <w:hideMark/>
          </w:tcPr>
          <w:p w14:paraId="09596C1C" w14:textId="17AB4443"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03A8B2C" w14:textId="201974E0"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w:t>
      </w:r>
      <w:r w:rsidR="000D0C97">
        <w:rPr>
          <w:rFonts w:ascii="Arial" w:hAnsi="Arial" w:cs="Arial"/>
          <w:color w:val="000000" w:themeColor="text1"/>
          <w:sz w:val="19"/>
          <w:szCs w:val="19"/>
        </w:rPr>
        <w:t>,</w:t>
      </w:r>
      <w:r w:rsidRPr="00C8207B">
        <w:rPr>
          <w:rFonts w:ascii="Arial" w:hAnsi="Arial" w:cs="Arial"/>
          <w:color w:val="000000" w:themeColor="text1"/>
          <w:sz w:val="19"/>
          <w:szCs w:val="19"/>
        </w:rPr>
        <w:t>13. Identifikácia rizík a prostriedky na ich elimináciu</w:t>
      </w:r>
      <w:r w:rsidR="000D0C97">
        <w:rPr>
          <w:rFonts w:ascii="Arial" w:hAnsi="Arial" w:cs="Arial"/>
          <w:color w:val="000000" w:themeColor="text1"/>
          <w:sz w:val="19"/>
          <w:szCs w:val="19"/>
        </w:rPr>
        <w:t xml:space="preserve">, </w:t>
      </w:r>
      <w:r w:rsidRPr="00C8207B">
        <w:rPr>
          <w:rFonts w:ascii="Arial" w:hAnsi="Arial" w:cs="Arial"/>
          <w:color w:val="000000" w:themeColor="text1"/>
          <w:sz w:val="19"/>
          <w:szCs w:val="19"/>
        </w:rPr>
        <w:t>príloh</w:t>
      </w:r>
      <w:r w:rsidR="000D0C97">
        <w:rPr>
          <w:rFonts w:ascii="Arial" w:hAnsi="Arial" w:cs="Arial"/>
          <w:color w:val="000000" w:themeColor="text1"/>
          <w:sz w:val="19"/>
          <w:szCs w:val="19"/>
        </w:rPr>
        <w:t>a</w:t>
      </w:r>
      <w:r w:rsidRPr="00C8207B">
        <w:rPr>
          <w:rFonts w:ascii="Arial" w:hAnsi="Arial" w:cs="Arial"/>
          <w:color w:val="000000" w:themeColor="text1"/>
          <w:sz w:val="19"/>
          <w:szCs w:val="19"/>
        </w:rPr>
        <w:t xml:space="preserve"> Opis projektu.</w:t>
      </w:r>
    </w:p>
    <w:p w14:paraId="00F9D09C"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0AC497F0"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33058C8F"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76EE1C0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B64B71"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778F8E8" w14:textId="77777777" w:rsidR="00C62737" w:rsidRDefault="00C62737" w:rsidP="00C6273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8"/>
        <w:gridCol w:w="14518"/>
      </w:tblGrid>
      <w:tr w:rsidR="00F573DD" w:rsidRPr="00F573DD" w14:paraId="1D31E3EB" w14:textId="77777777" w:rsidTr="00D37EE1">
        <w:trPr>
          <w:trHeight w:val="397"/>
        </w:trPr>
        <w:tc>
          <w:tcPr>
            <w:tcW w:w="201" w:type="pct"/>
            <w:shd w:val="clear" w:color="auto" w:fill="9CC2E5" w:themeFill="accent1" w:themeFillTint="99"/>
            <w:vAlign w:val="center"/>
          </w:tcPr>
          <w:p w14:paraId="157F73D6" w14:textId="56C16AF4" w:rsidR="00C41BCC" w:rsidRPr="00F573DD" w:rsidRDefault="00D37EE1"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4.</w:t>
            </w:r>
          </w:p>
        </w:tc>
        <w:tc>
          <w:tcPr>
            <w:tcW w:w="4799" w:type="pct"/>
            <w:shd w:val="clear" w:color="auto" w:fill="9CC2E5" w:themeFill="accent1" w:themeFillTint="99"/>
            <w:vAlign w:val="center"/>
          </w:tcPr>
          <w:p w14:paraId="1CD4724E" w14:textId="511AFA49" w:rsidR="00C41BCC" w:rsidRPr="00F573DD" w:rsidRDefault="00D37EE1" w:rsidP="00D37EE1">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Finančná a ekonomická stránka projektu</w:t>
            </w:r>
          </w:p>
        </w:tc>
      </w:tr>
    </w:tbl>
    <w:p w14:paraId="7B80E231" w14:textId="77777777" w:rsidR="00D02CC2" w:rsidRDefault="00D02CC2" w:rsidP="00A73FFA">
      <w:pPr>
        <w:spacing w:after="0"/>
      </w:pPr>
    </w:p>
    <w:tbl>
      <w:tblPr>
        <w:tblStyle w:val="TableGrid5"/>
        <w:tblW w:w="5000" w:type="pct"/>
        <w:tblLook w:val="04A0" w:firstRow="1" w:lastRow="0" w:firstColumn="1" w:lastColumn="0" w:noHBand="0" w:noVBand="1"/>
      </w:tblPr>
      <w:tblGrid>
        <w:gridCol w:w="605"/>
        <w:gridCol w:w="2323"/>
        <w:gridCol w:w="4408"/>
        <w:gridCol w:w="1367"/>
        <w:gridCol w:w="1395"/>
        <w:gridCol w:w="5028"/>
      </w:tblGrid>
      <w:tr w:rsidR="00F573DD" w:rsidRPr="00F573DD" w14:paraId="5900B489" w14:textId="77777777" w:rsidTr="00A73FFA">
        <w:trPr>
          <w:trHeight w:val="397"/>
        </w:trPr>
        <w:tc>
          <w:tcPr>
            <w:tcW w:w="200" w:type="pct"/>
            <w:shd w:val="clear" w:color="auto" w:fill="DEEAF6" w:themeFill="accent1" w:themeFillTint="33"/>
            <w:vAlign w:val="center"/>
            <w:hideMark/>
          </w:tcPr>
          <w:p w14:paraId="2BFDDEDC"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8" w:type="pct"/>
            <w:shd w:val="clear" w:color="auto" w:fill="DEEAF6" w:themeFill="accent1" w:themeFillTint="33"/>
            <w:vAlign w:val="center"/>
            <w:hideMark/>
          </w:tcPr>
          <w:p w14:paraId="455B6D59"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F7EB77D"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B520D2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5D05E3A"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63" w:type="pct"/>
            <w:shd w:val="clear" w:color="auto" w:fill="DEEAF6" w:themeFill="accent1" w:themeFillTint="33"/>
            <w:vAlign w:val="center"/>
            <w:hideMark/>
          </w:tcPr>
          <w:p w14:paraId="15BB999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F573DD" w:rsidRPr="00F573DD" w14:paraId="6E1E7CDC" w14:textId="77777777" w:rsidTr="00A73FFA">
        <w:trPr>
          <w:trHeight w:val="1717"/>
        </w:trPr>
        <w:tc>
          <w:tcPr>
            <w:tcW w:w="200" w:type="pct"/>
            <w:vMerge w:val="restart"/>
            <w:tcBorders>
              <w:top w:val="single" w:sz="4" w:space="0" w:color="auto"/>
              <w:left w:val="single" w:sz="4" w:space="0" w:color="auto"/>
              <w:bottom w:val="single" w:sz="4" w:space="0" w:color="auto"/>
              <w:right w:val="single" w:sz="4" w:space="0" w:color="auto"/>
            </w:tcBorders>
            <w:vAlign w:val="center"/>
          </w:tcPr>
          <w:p w14:paraId="570C2F04" w14:textId="701E8ADE"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4.1</w:t>
            </w:r>
          </w:p>
        </w:tc>
        <w:tc>
          <w:tcPr>
            <w:tcW w:w="768" w:type="pct"/>
            <w:vMerge w:val="restart"/>
            <w:tcBorders>
              <w:top w:val="single" w:sz="4" w:space="0" w:color="auto"/>
              <w:left w:val="single" w:sz="4" w:space="0" w:color="auto"/>
              <w:bottom w:val="single" w:sz="4" w:space="0" w:color="auto"/>
              <w:right w:val="single" w:sz="4" w:space="0" w:color="auto"/>
            </w:tcBorders>
            <w:vAlign w:val="center"/>
          </w:tcPr>
          <w:p w14:paraId="09748A0B" w14:textId="5EC264C0" w:rsidR="00915875" w:rsidRPr="00F573DD" w:rsidRDefault="00915875" w:rsidP="00142AF6">
            <w:pPr>
              <w:spacing w:line="288" w:lineRule="auto"/>
              <w:rPr>
                <w:rFonts w:ascii="Arial" w:hAnsi="Arial" w:cs="Arial"/>
                <w:color w:val="000000" w:themeColor="text1"/>
                <w:sz w:val="19"/>
                <w:szCs w:val="19"/>
              </w:rPr>
            </w:pPr>
            <w:r w:rsidRPr="00F573DD">
              <w:rPr>
                <w:rFonts w:ascii="Arial" w:eastAsia="Helvetica" w:hAnsi="Arial" w:cs="Arial"/>
                <w:color w:val="000000" w:themeColor="text1"/>
                <w:sz w:val="19"/>
                <w:szCs w:val="19"/>
              </w:rPr>
              <w:t>Vecná oprávnenosť výdavkov projektu - obsahová oprávnenosť, účelnosť a účinnosť</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2A00E90" w14:textId="5423CF0B" w:rsidR="00915875" w:rsidRPr="00F573DD" w:rsidRDefault="00915875" w:rsidP="00A73FFA">
            <w:pPr>
              <w:pStyle w:val="Normlnywebov"/>
              <w:spacing w:before="0" w:beforeAutospacing="0" w:after="0" w:afterAutospacing="0" w:line="288" w:lineRule="auto"/>
              <w:jc w:val="both"/>
              <w:rPr>
                <w:rFonts w:ascii="Arial" w:hAnsi="Arial" w:cs="Arial"/>
                <w:color w:val="000000" w:themeColor="text1"/>
                <w:sz w:val="19"/>
                <w:szCs w:val="19"/>
              </w:rPr>
            </w:pPr>
            <w:r w:rsidRPr="00F573DD">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573DD">
              <w:rPr>
                <w:rFonts w:ascii="Arial" w:hAnsi="Arial" w:cs="Arial"/>
                <w:color w:val="000000" w:themeColor="text1"/>
                <w:sz w:val="19"/>
                <w:szCs w:val="19"/>
              </w:rPr>
              <w:t>účinnosti (t.j. plnenie stanovených cieľov a dosahovanie plánovaných výsledkov)</w:t>
            </w:r>
            <w:r w:rsidR="006D21B9">
              <w:rPr>
                <w:rFonts w:ascii="Arial" w:hAnsi="Arial" w:cs="Arial"/>
                <w:color w:val="000000" w:themeColor="text1"/>
                <w:sz w:val="19"/>
                <w:szCs w:val="19"/>
              </w:rPr>
              <w:t>.</w:t>
            </w:r>
          </w:p>
          <w:p w14:paraId="67171D34" w14:textId="6A535E4D" w:rsidR="00915875" w:rsidRPr="00F573DD" w:rsidRDefault="00915875" w:rsidP="00A73FFA">
            <w:pPr>
              <w:spacing w:before="60" w:line="288" w:lineRule="auto"/>
              <w:jc w:val="both"/>
              <w:rPr>
                <w:rFonts w:ascii="Arial" w:hAnsi="Arial" w:cs="Arial"/>
                <w:i/>
                <w:color w:val="000000" w:themeColor="text1"/>
                <w:sz w:val="19"/>
                <w:szCs w:val="19"/>
              </w:rPr>
            </w:pPr>
            <w:r w:rsidRPr="00F573DD">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CC82F86" w14:textId="3660BE8C"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Vylučujúce kritérium</w:t>
            </w:r>
          </w:p>
        </w:tc>
        <w:tc>
          <w:tcPr>
            <w:tcW w:w="461" w:type="pct"/>
            <w:tcBorders>
              <w:top w:val="single" w:sz="4" w:space="0" w:color="auto"/>
              <w:left w:val="single" w:sz="4" w:space="0" w:color="auto"/>
              <w:bottom w:val="single" w:sz="4" w:space="0" w:color="auto"/>
              <w:right w:val="single" w:sz="4" w:space="0" w:color="auto"/>
            </w:tcBorders>
            <w:vAlign w:val="center"/>
          </w:tcPr>
          <w:p w14:paraId="26D42D81" w14:textId="387ACAD0"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áno</w:t>
            </w:r>
          </w:p>
        </w:tc>
        <w:tc>
          <w:tcPr>
            <w:tcW w:w="1663" w:type="pct"/>
            <w:tcBorders>
              <w:top w:val="single" w:sz="4" w:space="0" w:color="auto"/>
              <w:left w:val="single" w:sz="4" w:space="0" w:color="auto"/>
              <w:bottom w:val="single" w:sz="4" w:space="0" w:color="auto"/>
              <w:right w:val="single" w:sz="4" w:space="0" w:color="auto"/>
            </w:tcBorders>
            <w:vAlign w:val="center"/>
          </w:tcPr>
          <w:p w14:paraId="34E2713A" w14:textId="6D3AC98F"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70% a viac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 xml:space="preserve">celkových oprávnených výdavkov projektu je vecne oprávnených (obsahová oprávnenosť, účelnosť a účinnosť). </w:t>
            </w:r>
          </w:p>
        </w:tc>
      </w:tr>
      <w:tr w:rsidR="00F573DD" w:rsidRPr="00F573DD" w14:paraId="081EF430" w14:textId="77777777" w:rsidTr="00A73FFA">
        <w:trPr>
          <w:trHeight w:val="1979"/>
        </w:trPr>
        <w:tc>
          <w:tcPr>
            <w:tcW w:w="200" w:type="pct"/>
            <w:vMerge/>
            <w:tcBorders>
              <w:top w:val="single" w:sz="4" w:space="0" w:color="auto"/>
              <w:left w:val="single" w:sz="4" w:space="0" w:color="auto"/>
              <w:bottom w:val="single" w:sz="4" w:space="0" w:color="auto"/>
              <w:right w:val="single" w:sz="4" w:space="0" w:color="auto"/>
            </w:tcBorders>
            <w:vAlign w:val="center"/>
          </w:tcPr>
          <w:p w14:paraId="22A8E601"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8" w:type="pct"/>
            <w:vMerge/>
            <w:tcBorders>
              <w:top w:val="single" w:sz="4" w:space="0" w:color="auto"/>
              <w:left w:val="single" w:sz="4" w:space="0" w:color="auto"/>
              <w:bottom w:val="single" w:sz="4" w:space="0" w:color="auto"/>
              <w:right w:val="single" w:sz="4" w:space="0" w:color="auto"/>
            </w:tcBorders>
            <w:vAlign w:val="center"/>
          </w:tcPr>
          <w:p w14:paraId="448C855C" w14:textId="77777777" w:rsidR="00915875" w:rsidRPr="00F573DD" w:rsidRDefault="00915875" w:rsidP="00142AF6">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5DE501D2" w14:textId="77777777" w:rsidR="00915875" w:rsidRPr="00F573DD" w:rsidRDefault="00915875" w:rsidP="00142AF6">
            <w:pPr>
              <w:spacing w:line="288" w:lineRule="auto"/>
              <w:rPr>
                <w:rFonts w:ascii="Arial" w:hAnsi="Arial" w:cs="Arial"/>
                <w:i/>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tcPr>
          <w:p w14:paraId="3583C89B" w14:textId="77777777" w:rsidR="00915875" w:rsidRPr="00F573DD" w:rsidRDefault="00915875" w:rsidP="00142AF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BB3AAB1" w14:textId="39FDB999"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nie</w:t>
            </w:r>
          </w:p>
        </w:tc>
        <w:tc>
          <w:tcPr>
            <w:tcW w:w="1663" w:type="pct"/>
            <w:tcBorders>
              <w:top w:val="single" w:sz="4" w:space="0" w:color="auto"/>
              <w:left w:val="single" w:sz="4" w:space="0" w:color="auto"/>
              <w:bottom w:val="single" w:sz="4" w:space="0" w:color="auto"/>
              <w:right w:val="single" w:sz="4" w:space="0" w:color="auto"/>
            </w:tcBorders>
            <w:vAlign w:val="center"/>
          </w:tcPr>
          <w:p w14:paraId="56A80D9C" w14:textId="035375EE"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Menej ako 70%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celkových oprávnených výdavkov projektu je vecne oprávnených (obsahová oprávnenosť, účelnosť a účinnosť).</w:t>
            </w:r>
          </w:p>
        </w:tc>
      </w:tr>
    </w:tbl>
    <w:p w14:paraId="3B0AC74A" w14:textId="74EE4ADB"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278C2D7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7B9D273"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3ECB6EE7" w14:textId="31572333"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E57D90">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1D6A67B1"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1618A7A0"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AE3730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B45B9DD" w14:textId="5CF802DD" w:rsidR="00335890" w:rsidRDefault="00C62737" w:rsidP="00C6273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5"/>
        <w:tblW w:w="4956" w:type="pct"/>
        <w:tblLook w:val="04A0" w:firstRow="1" w:lastRow="0" w:firstColumn="1" w:lastColumn="0" w:noHBand="0" w:noVBand="1"/>
      </w:tblPr>
      <w:tblGrid>
        <w:gridCol w:w="600"/>
        <w:gridCol w:w="2057"/>
        <w:gridCol w:w="5248"/>
        <w:gridCol w:w="1370"/>
        <w:gridCol w:w="1394"/>
        <w:gridCol w:w="4324"/>
      </w:tblGrid>
      <w:tr w:rsidR="00F573DD" w:rsidRPr="00F573DD" w14:paraId="542C9D9D" w14:textId="77777777" w:rsidTr="00A73FFA">
        <w:trPr>
          <w:trHeight w:val="397"/>
        </w:trPr>
        <w:tc>
          <w:tcPr>
            <w:tcW w:w="200" w:type="pct"/>
            <w:shd w:val="clear" w:color="auto" w:fill="DEEAF6" w:themeFill="accent1" w:themeFillTint="33"/>
            <w:vAlign w:val="center"/>
            <w:hideMark/>
          </w:tcPr>
          <w:p w14:paraId="32973D4C"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686" w:type="pct"/>
            <w:shd w:val="clear" w:color="auto" w:fill="DEEAF6" w:themeFill="accent1" w:themeFillTint="33"/>
            <w:vAlign w:val="center"/>
            <w:hideMark/>
          </w:tcPr>
          <w:p w14:paraId="6F175B5B"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750" w:type="pct"/>
            <w:shd w:val="clear" w:color="auto" w:fill="DEEAF6" w:themeFill="accent1" w:themeFillTint="33"/>
            <w:vAlign w:val="center"/>
            <w:hideMark/>
          </w:tcPr>
          <w:p w14:paraId="6E18AE9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EEAC80"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65C75A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141A68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610CFC0" w14:textId="77777777" w:rsidTr="00A73FFA">
        <w:trPr>
          <w:trHeight w:val="2329"/>
        </w:trPr>
        <w:tc>
          <w:tcPr>
            <w:tcW w:w="200" w:type="pct"/>
            <w:vMerge w:val="restart"/>
            <w:tcBorders>
              <w:top w:val="single" w:sz="4" w:space="0" w:color="auto"/>
              <w:left w:val="single" w:sz="4" w:space="0" w:color="auto"/>
              <w:right w:val="single" w:sz="4" w:space="0" w:color="auto"/>
            </w:tcBorders>
            <w:vAlign w:val="center"/>
          </w:tcPr>
          <w:p w14:paraId="268A991A" w14:textId="254C859C"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4.2</w:t>
            </w:r>
          </w:p>
        </w:tc>
        <w:tc>
          <w:tcPr>
            <w:tcW w:w="686" w:type="pct"/>
            <w:vMerge w:val="restart"/>
            <w:tcBorders>
              <w:top w:val="single" w:sz="4" w:space="0" w:color="auto"/>
              <w:left w:val="single" w:sz="4" w:space="0" w:color="auto"/>
              <w:right w:val="single" w:sz="4" w:space="0" w:color="auto"/>
            </w:tcBorders>
            <w:vAlign w:val="center"/>
          </w:tcPr>
          <w:p w14:paraId="2E202EBF" w14:textId="77A8C922"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Efektívnosť a hospodárnosť výdavkov projektu</w:t>
            </w:r>
          </w:p>
        </w:tc>
        <w:tc>
          <w:tcPr>
            <w:tcW w:w="1750" w:type="pct"/>
            <w:vMerge w:val="restart"/>
            <w:tcBorders>
              <w:top w:val="single" w:sz="4" w:space="0" w:color="auto"/>
              <w:left w:val="single" w:sz="4" w:space="0" w:color="auto"/>
              <w:right w:val="single" w:sz="4" w:space="0" w:color="auto"/>
            </w:tcBorders>
            <w:vAlign w:val="center"/>
          </w:tcPr>
          <w:p w14:paraId="26FBE4AA"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8800535" w14:textId="77777777" w:rsidR="00677505" w:rsidRPr="00A73FFA" w:rsidRDefault="00677505" w:rsidP="00A73FFA">
            <w:pPr>
              <w:widowControl w:val="0"/>
              <w:spacing w:line="288" w:lineRule="auto"/>
              <w:jc w:val="both"/>
              <w:rPr>
                <w:rFonts w:ascii="Arial" w:hAnsi="Arial" w:cs="Arial"/>
                <w:color w:val="000000" w:themeColor="text1"/>
                <w:sz w:val="8"/>
                <w:szCs w:val="8"/>
                <w:u w:color="000000"/>
              </w:rPr>
            </w:pPr>
          </w:p>
          <w:p w14:paraId="5254859D"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F96BD31" w14:textId="77777777" w:rsidR="00677505" w:rsidRPr="00A73FFA" w:rsidRDefault="00677505" w:rsidP="00A73FFA">
            <w:pPr>
              <w:spacing w:line="288" w:lineRule="auto"/>
              <w:jc w:val="both"/>
              <w:rPr>
                <w:rFonts w:ascii="Arial" w:hAnsi="Arial" w:cs="Arial"/>
                <w:color w:val="000000" w:themeColor="text1"/>
                <w:sz w:val="8"/>
                <w:szCs w:val="8"/>
              </w:rPr>
            </w:pPr>
          </w:p>
          <w:p w14:paraId="24E4BC85" w14:textId="24718AB1" w:rsidR="00677505" w:rsidRPr="00051F94" w:rsidRDefault="00677505" w:rsidP="00A73FFA">
            <w:pPr>
              <w:widowControl w:val="0"/>
              <w:spacing w:line="288" w:lineRule="auto"/>
              <w:jc w:val="both"/>
              <w:rPr>
                <w:rFonts w:ascii="Arial" w:hAnsi="Arial" w:cs="Arial"/>
                <w:i/>
                <w:color w:val="000000" w:themeColor="text1"/>
                <w:sz w:val="19"/>
                <w:szCs w:val="19"/>
                <w:bdr w:val="none" w:sz="0" w:space="0" w:color="auto" w:frame="1"/>
              </w:rPr>
            </w:pPr>
            <w:r w:rsidRPr="00051F94">
              <w:rPr>
                <w:rFonts w:ascii="Arial" w:hAnsi="Arial" w:cs="Arial"/>
                <w:i/>
                <w:color w:val="000000" w:themeColor="text1"/>
                <w:sz w:val="19"/>
                <w:szCs w:val="19"/>
                <w:bdr w:val="none" w:sz="0" w:space="0" w:color="auto" w:frame="1"/>
              </w:rPr>
              <w:t>Pozn.:</w:t>
            </w:r>
            <w:r w:rsidR="00A73FFA">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76210B3C" w14:textId="77777777" w:rsidR="00677505" w:rsidRPr="00A73FFA" w:rsidRDefault="00677505" w:rsidP="00A73FFA">
            <w:pPr>
              <w:widowControl w:val="0"/>
              <w:spacing w:line="288" w:lineRule="auto"/>
              <w:jc w:val="both"/>
              <w:rPr>
                <w:rFonts w:ascii="Arial" w:hAnsi="Arial" w:cs="Arial"/>
                <w:i/>
                <w:color w:val="000000" w:themeColor="text1"/>
                <w:sz w:val="8"/>
                <w:szCs w:val="8"/>
                <w:bdr w:val="none" w:sz="0" w:space="0" w:color="auto" w:frame="1"/>
              </w:rPr>
            </w:pPr>
          </w:p>
          <w:p w14:paraId="6B1A63F7" w14:textId="6CB90397" w:rsidR="00677505" w:rsidRPr="00F573DD" w:rsidRDefault="00677505" w:rsidP="00A73FFA">
            <w:pPr>
              <w:widowControl w:val="0"/>
              <w:spacing w:line="288" w:lineRule="auto"/>
              <w:jc w:val="both"/>
              <w:rPr>
                <w:rFonts w:ascii="Arial" w:hAnsi="Arial" w:cs="Arial"/>
                <w:i/>
                <w:color w:val="000000" w:themeColor="text1"/>
                <w:sz w:val="19"/>
                <w:szCs w:val="19"/>
                <w:u w:color="000000"/>
              </w:rPr>
            </w:pPr>
            <w:r w:rsidRPr="00051F94">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7" w:type="pct"/>
            <w:vMerge w:val="restart"/>
            <w:tcBorders>
              <w:top w:val="single" w:sz="4" w:space="0" w:color="auto"/>
              <w:left w:val="single" w:sz="4" w:space="0" w:color="auto"/>
              <w:right w:val="single" w:sz="4" w:space="0" w:color="auto"/>
            </w:tcBorders>
            <w:vAlign w:val="center"/>
          </w:tcPr>
          <w:p w14:paraId="6E79F370" w14:textId="71137832"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5" w:type="pct"/>
            <w:tcBorders>
              <w:top w:val="single" w:sz="4" w:space="0" w:color="auto"/>
              <w:left w:val="single" w:sz="4" w:space="0" w:color="auto"/>
              <w:right w:val="single" w:sz="4" w:space="0" w:color="auto"/>
            </w:tcBorders>
            <w:vAlign w:val="center"/>
          </w:tcPr>
          <w:p w14:paraId="577D0181" w14:textId="2A029E6A"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áno</w:t>
            </w:r>
          </w:p>
        </w:tc>
        <w:tc>
          <w:tcPr>
            <w:tcW w:w="1442" w:type="pct"/>
            <w:tcBorders>
              <w:top w:val="single" w:sz="4" w:space="0" w:color="auto"/>
              <w:left w:val="single" w:sz="4" w:space="0" w:color="auto"/>
              <w:right w:val="single" w:sz="4" w:space="0" w:color="auto"/>
            </w:tcBorders>
            <w:vAlign w:val="center"/>
          </w:tcPr>
          <w:p w14:paraId="71AF8867" w14:textId="6E02D89F"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r w:rsidR="00A73FFA" w:rsidRPr="00051F94" w:rsidDel="00A73FFA">
              <w:rPr>
                <w:rFonts w:ascii="Arial" w:hAnsi="Arial" w:cs="Arial"/>
                <w:color w:val="000000" w:themeColor="text1"/>
                <w:sz w:val="19"/>
                <w:szCs w:val="19"/>
                <w:u w:color="000000"/>
              </w:rPr>
              <w:t xml:space="preserve"> </w:t>
            </w:r>
          </w:p>
        </w:tc>
      </w:tr>
      <w:tr w:rsidR="00677505" w:rsidRPr="00F573DD" w14:paraId="52702576" w14:textId="77777777" w:rsidTr="00A73FFA">
        <w:trPr>
          <w:trHeight w:val="277"/>
        </w:trPr>
        <w:tc>
          <w:tcPr>
            <w:tcW w:w="200" w:type="pct"/>
            <w:vMerge/>
            <w:tcBorders>
              <w:left w:val="single" w:sz="4" w:space="0" w:color="auto"/>
              <w:bottom w:val="single" w:sz="4" w:space="0" w:color="auto"/>
              <w:right w:val="single" w:sz="4" w:space="0" w:color="auto"/>
            </w:tcBorders>
            <w:vAlign w:val="center"/>
          </w:tcPr>
          <w:p w14:paraId="124FF80C"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6" w:type="pct"/>
            <w:vMerge/>
            <w:tcBorders>
              <w:left w:val="single" w:sz="4" w:space="0" w:color="auto"/>
              <w:bottom w:val="single" w:sz="4" w:space="0" w:color="auto"/>
              <w:right w:val="single" w:sz="4" w:space="0" w:color="auto"/>
            </w:tcBorders>
            <w:vAlign w:val="center"/>
          </w:tcPr>
          <w:p w14:paraId="20EB95F7" w14:textId="77777777" w:rsidR="00677505" w:rsidRPr="00F573DD" w:rsidRDefault="00677505" w:rsidP="00A73FFA">
            <w:pPr>
              <w:spacing w:line="288" w:lineRule="auto"/>
              <w:rPr>
                <w:rFonts w:ascii="Arial" w:hAnsi="Arial" w:cs="Arial"/>
                <w:color w:val="000000" w:themeColor="text1"/>
                <w:sz w:val="19"/>
                <w:szCs w:val="19"/>
              </w:rPr>
            </w:pPr>
          </w:p>
        </w:tc>
        <w:tc>
          <w:tcPr>
            <w:tcW w:w="1750" w:type="pct"/>
            <w:vMerge/>
            <w:tcBorders>
              <w:left w:val="single" w:sz="4" w:space="0" w:color="auto"/>
              <w:bottom w:val="single" w:sz="4" w:space="0" w:color="auto"/>
              <w:right w:val="single" w:sz="4" w:space="0" w:color="auto"/>
            </w:tcBorders>
            <w:vAlign w:val="center"/>
          </w:tcPr>
          <w:p w14:paraId="08E4E1A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7" w:type="pct"/>
            <w:vMerge/>
            <w:tcBorders>
              <w:left w:val="single" w:sz="4" w:space="0" w:color="auto"/>
              <w:bottom w:val="single" w:sz="4" w:space="0" w:color="auto"/>
              <w:right w:val="single" w:sz="4" w:space="0" w:color="auto"/>
            </w:tcBorders>
            <w:vAlign w:val="center"/>
          </w:tcPr>
          <w:p w14:paraId="4FB16AA1"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64548DB5" w14:textId="0171570E"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tcPr>
          <w:p w14:paraId="1ACD5630" w14:textId="7E3D313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051F94">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4BDB241" w14:textId="3AE52246" w:rsidR="0044301F" w:rsidRPr="00A73FFA" w:rsidRDefault="0044301F" w:rsidP="006F4375">
      <w:pPr>
        <w:spacing w:before="120" w:after="120" w:line="288" w:lineRule="auto"/>
        <w:rPr>
          <w:rFonts w:ascii="Arial" w:hAnsi="Arial" w:cs="Arial"/>
          <w:color w:val="000000" w:themeColor="text1"/>
          <w:sz w:val="19"/>
          <w:szCs w:val="19"/>
        </w:rPr>
      </w:pPr>
      <w:r w:rsidRPr="00A73FFA">
        <w:rPr>
          <w:rFonts w:ascii="Arial" w:hAnsi="Arial" w:cs="Arial"/>
          <w:color w:val="000000" w:themeColor="text1"/>
          <w:sz w:val="19"/>
          <w:szCs w:val="19"/>
        </w:rPr>
        <w:t>Hodnotiteľ posudzuje najmä informácie uvedené v častiach ŽoNFP: 11. Rozpočet projektu, príloha Opis projektu, príloha Rozpočet projektu, príloha</w:t>
      </w:r>
      <w:r w:rsidR="000D0C97" w:rsidRPr="00A73FFA">
        <w:rPr>
          <w:rFonts w:ascii="Arial" w:hAnsi="Arial" w:cs="Arial"/>
          <w:color w:val="000000" w:themeColor="text1"/>
          <w:sz w:val="19"/>
          <w:szCs w:val="19"/>
        </w:rPr>
        <w:t xml:space="preserve"> Podklady k rozpočtu projektu</w:t>
      </w:r>
      <w:r w:rsidRPr="00A73FFA">
        <w:rPr>
          <w:rFonts w:ascii="Arial" w:hAnsi="Arial" w:cs="Arial"/>
          <w:color w:val="000000" w:themeColor="text1"/>
          <w:sz w:val="19"/>
          <w:szCs w:val="19"/>
        </w:rPr>
        <w:t>.</w:t>
      </w:r>
    </w:p>
    <w:p w14:paraId="0C6C3EE9" w14:textId="77777777" w:rsidR="0044301F" w:rsidRPr="00A73FFA"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2FB61536" w14:textId="17D9323F"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dodržanie jednotlivých</w:t>
      </w:r>
      <w:r w:rsidR="00B52998" w:rsidRPr="00A73FFA">
        <w:rPr>
          <w:rFonts w:ascii="Arial" w:eastAsiaTheme="minorHAnsi" w:hAnsi="Arial" w:cs="Arial"/>
          <w:color w:val="000000" w:themeColor="text1"/>
          <w:sz w:val="19"/>
          <w:szCs w:val="19"/>
          <w:bdr w:val="none" w:sz="0" w:space="0" w:color="auto"/>
          <w:lang w:val="sk-SK"/>
        </w:rPr>
        <w:t xml:space="preserve"> percentuálnych a</w:t>
      </w:r>
      <w:r w:rsidRPr="00A73FFA">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775884AB" w14:textId="77777777"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50649920" w14:textId="6D31F7D7" w:rsidR="00E57D90" w:rsidRPr="00A73FFA" w:rsidRDefault="0044301F" w:rsidP="004732ED">
      <w:pPr>
        <w:pStyle w:val="Predvolen"/>
        <w:numPr>
          <w:ilvl w:val="0"/>
          <w:numId w:val="8"/>
        </w:numPr>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57D90" w:rsidRPr="00A73FFA">
        <w:rPr>
          <w:rFonts w:ascii="Arial" w:hAnsi="Arial" w:cs="Arial"/>
          <w:color w:val="000000" w:themeColor="text1"/>
          <w:sz w:val="19"/>
          <w:szCs w:val="19"/>
          <w:lang w:val="sk-SK"/>
        </w:rPr>
        <w:t>/prieskumu trhových cien, relevantného znaleckého posudku, uzatvorenej zmluvy</w:t>
      </w:r>
      <w:r w:rsidR="00B52998" w:rsidRPr="00A73FFA">
        <w:rPr>
          <w:rFonts w:ascii="Arial" w:hAnsi="Arial" w:cs="Arial"/>
          <w:color w:val="000000" w:themeColor="text1"/>
          <w:sz w:val="19"/>
          <w:szCs w:val="19"/>
          <w:lang w:val="sk-SK"/>
        </w:rPr>
        <w:t>, rozpočtu overeného autorizovanou osobou</w:t>
      </w:r>
      <w:r w:rsidR="00E57D90" w:rsidRPr="00A73FFA">
        <w:rPr>
          <w:rFonts w:ascii="Arial" w:hAnsi="Arial" w:cs="Arial"/>
          <w:color w:val="000000" w:themeColor="text1"/>
          <w:sz w:val="19"/>
          <w:szCs w:val="19"/>
          <w:lang w:val="sk-SK"/>
        </w:rPr>
        <w:t xml:space="preserve"> alebo</w:t>
      </w:r>
      <w:r w:rsidR="00B52998" w:rsidRPr="00A73FFA">
        <w:rPr>
          <w:rFonts w:ascii="Arial" w:hAnsi="Arial" w:cs="Arial"/>
          <w:color w:val="000000" w:themeColor="text1"/>
          <w:sz w:val="19"/>
          <w:szCs w:val="19"/>
          <w:lang w:val="sk-SK"/>
        </w:rPr>
        <w:t xml:space="preserve"> iných</w:t>
      </w:r>
      <w:r w:rsidR="00E57D90" w:rsidRPr="00A73FFA">
        <w:rPr>
          <w:rFonts w:ascii="Arial" w:hAnsi="Arial" w:cs="Arial"/>
          <w:color w:val="000000" w:themeColor="text1"/>
          <w:sz w:val="19"/>
          <w:szCs w:val="19"/>
          <w:lang w:val="sk-SK"/>
        </w:rPr>
        <w:t xml:space="preserve"> podkladov </w:t>
      </w:r>
    </w:p>
    <w:p w14:paraId="30EE9A52" w14:textId="68E55D30"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57D90" w:rsidRPr="00A73FFA">
        <w:rPr>
          <w:rFonts w:ascii="Arial" w:eastAsiaTheme="minorHAnsi" w:hAnsi="Arial" w:cs="Arial"/>
          <w:color w:val="000000" w:themeColor="text1"/>
          <w:sz w:val="19"/>
          <w:szCs w:val="19"/>
          <w:bdr w:val="none" w:sz="0" w:space="0" w:color="auto"/>
          <w:lang w:val="sk-SK"/>
        </w:rPr>
        <w:t>preukázanými niektorým z vyššie uvedených spôsobov</w:t>
      </w:r>
      <w:r w:rsidRPr="00A73FF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A73FFA">
        <w:rPr>
          <w:rFonts w:ascii="Arial" w:eastAsiaTheme="minorHAnsi" w:hAnsi="Arial" w:cs="Arial"/>
          <w:color w:val="000000" w:themeColor="text1"/>
          <w:sz w:val="19"/>
          <w:szCs w:val="19"/>
          <w:bdr w:val="none" w:sz="0" w:space="0" w:color="auto"/>
          <w:lang w:val="sk-SK"/>
        </w:rPr>
        <w:t xml:space="preserve"> </w:t>
      </w:r>
      <w:r w:rsidR="00B52998" w:rsidRPr="00A73FFA">
        <w:rPr>
          <w:rFonts w:ascii="Arial" w:eastAsiaTheme="minorHAnsi" w:hAnsi="Arial" w:cs="Arial"/>
          <w:color w:val="000000" w:themeColor="text1"/>
          <w:sz w:val="19"/>
          <w:szCs w:val="19"/>
          <w:bdr w:val="none" w:sz="0" w:space="0" w:color="auto"/>
          <w:lang w:val="sk-SK"/>
        </w:rPr>
        <w:t>percentuálne/</w:t>
      </w:r>
      <w:r w:rsidRPr="00A73FFA">
        <w:rPr>
          <w:rFonts w:ascii="Arial" w:eastAsiaTheme="minorHAnsi" w:hAnsi="Arial" w:cs="Arial"/>
          <w:color w:val="000000" w:themeColor="text1"/>
          <w:sz w:val="19"/>
          <w:szCs w:val="19"/>
          <w:bdr w:val="none" w:sz="0" w:space="0" w:color="auto"/>
          <w:lang w:val="sk-SK"/>
        </w:rPr>
        <w:t xml:space="preserve"> finančné limity a/alebo a/alebo bude hodnotiť kritérium</w:t>
      </w:r>
      <w:r w:rsidRPr="00C8207B">
        <w:rPr>
          <w:rFonts w:ascii="Arial" w:eastAsiaTheme="minorHAnsi" w:hAnsi="Arial" w:cs="Arial"/>
          <w:color w:val="000000" w:themeColor="text1"/>
          <w:sz w:val="19"/>
          <w:szCs w:val="19"/>
          <w:bdr w:val="none" w:sz="0" w:space="0" w:color="auto"/>
          <w:lang w:val="sk-SK"/>
        </w:rPr>
        <w:t xml:space="preserve"> podľa zrealizovaného verejného obstarávania, prieskumu trhu  a/alebo podľa expertízneho posúdenia (</w:t>
      </w:r>
      <w:r w:rsidR="00B52998">
        <w:rPr>
          <w:rFonts w:ascii="Arial" w:eastAsiaTheme="minorHAnsi" w:hAnsi="Arial" w:cs="Arial"/>
          <w:color w:val="000000" w:themeColor="text1"/>
          <w:sz w:val="19"/>
          <w:szCs w:val="19"/>
          <w:bdr w:val="none" w:sz="0" w:space="0" w:color="auto"/>
          <w:lang w:val="sk-SK"/>
        </w:rPr>
        <w:t xml:space="preserve">napr. </w:t>
      </w:r>
      <w:r w:rsidRPr="00C8207B">
        <w:rPr>
          <w:rFonts w:ascii="Arial" w:eastAsiaTheme="minorHAnsi" w:hAnsi="Arial" w:cs="Arial"/>
          <w:color w:val="000000" w:themeColor="text1"/>
          <w:sz w:val="19"/>
          <w:szCs w:val="19"/>
          <w:bdr w:val="none" w:sz="0" w:space="0" w:color="auto"/>
          <w:lang w:val="sk-SK"/>
        </w:rPr>
        <w:t>znalecký posudok)</w:t>
      </w:r>
      <w:r w:rsidR="00B52998" w:rsidRPr="00B52998">
        <w:rPr>
          <w:rFonts w:ascii="Arial" w:eastAsiaTheme="minorHAnsi" w:hAnsi="Arial" w:cs="Arial"/>
          <w:color w:val="000000" w:themeColor="text1"/>
          <w:sz w:val="19"/>
          <w:szCs w:val="19"/>
          <w:bdr w:val="none" w:sz="0" w:space="0" w:color="auto"/>
          <w:lang w:val="sk-SK"/>
        </w:rPr>
        <w:t xml:space="preserve"> alebo iným spôsobom uvedeným v Príručke pre žiadateľa</w:t>
      </w:r>
      <w:r w:rsidRPr="00C8207B">
        <w:rPr>
          <w:rFonts w:ascii="Arial" w:eastAsiaTheme="minorHAnsi" w:hAnsi="Arial" w:cs="Arial"/>
          <w:color w:val="000000" w:themeColor="text1"/>
          <w:sz w:val="19"/>
          <w:szCs w:val="19"/>
          <w:bdr w:val="none" w:sz="0" w:space="0" w:color="auto"/>
          <w:lang w:val="sk-SK"/>
        </w:rPr>
        <w:t xml:space="preserve">.  </w:t>
      </w:r>
    </w:p>
    <w:p w14:paraId="4CA2FB1A" w14:textId="70F63EA1" w:rsidR="0044301F" w:rsidRPr="00C8207B" w:rsidRDefault="00E57D90"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lastRenderedPageBreak/>
        <w:t>L</w:t>
      </w:r>
      <w:r w:rsidR="0044301F" w:rsidRPr="00FD3837">
        <w:rPr>
          <w:rFonts w:ascii="Arial" w:eastAsiaTheme="minorHAnsi" w:hAnsi="Arial" w:cs="Arial"/>
          <w:b/>
          <w:color w:val="000000" w:themeColor="text1"/>
          <w:sz w:val="19"/>
          <w:szCs w:val="19"/>
          <w:bdr w:val="none" w:sz="0" w:space="0" w:color="auto"/>
          <w:lang w:val="sk-SK"/>
        </w:rPr>
        <w:t>imit</w:t>
      </w:r>
      <w:r w:rsidRPr="00FD3837">
        <w:rPr>
          <w:rFonts w:ascii="Arial" w:eastAsiaTheme="minorHAnsi" w:hAnsi="Arial" w:cs="Arial"/>
          <w:b/>
          <w:color w:val="000000" w:themeColor="text1"/>
          <w:sz w:val="19"/>
          <w:szCs w:val="19"/>
          <w:bdr w:val="none" w:sz="0" w:space="0" w:color="auto"/>
          <w:lang w:val="sk-SK"/>
        </w:rPr>
        <w:t xml:space="preserve"> výdavkov</w:t>
      </w:r>
      <w:r w:rsidR="0044301F" w:rsidRPr="00C8207B">
        <w:rPr>
          <w:rFonts w:ascii="Arial" w:eastAsiaTheme="minorHAnsi" w:hAnsi="Arial" w:cs="Arial"/>
          <w:color w:val="000000" w:themeColor="text1"/>
          <w:sz w:val="19"/>
          <w:szCs w:val="19"/>
          <w:bdr w:val="none" w:sz="0" w:space="0" w:color="auto"/>
          <w:lang w:val="sk-SK"/>
        </w:rPr>
        <w:t xml:space="preserve"> je definovaný ako maximálny limit  na úrovni: </w:t>
      </w:r>
    </w:p>
    <w:p w14:paraId="238800F2" w14:textId="265F7FAD"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8D6760">
        <w:rPr>
          <w:rFonts w:ascii="Arial" w:eastAsiaTheme="minorHAnsi" w:hAnsi="Arial" w:cs="Arial"/>
          <w:color w:val="000000" w:themeColor="text1"/>
          <w:sz w:val="19"/>
          <w:szCs w:val="19"/>
          <w:bdr w:val="none" w:sz="0" w:space="0" w:color="auto"/>
          <w:lang w:val="sk-SK"/>
        </w:rPr>
        <w:t xml:space="preserve">hodinová mzda v prípade personálnych výdavkov, </w:t>
      </w:r>
      <w:r w:rsidRPr="00C8207B">
        <w:rPr>
          <w:rFonts w:ascii="Arial" w:eastAsiaTheme="minorHAnsi" w:hAnsi="Arial" w:cs="Arial"/>
          <w:color w:val="000000" w:themeColor="text1"/>
          <w:sz w:val="19"/>
          <w:szCs w:val="19"/>
          <w:bdr w:val="none" w:sz="0" w:space="0" w:color="auto"/>
          <w:lang w:val="sk-SK"/>
        </w:rPr>
        <w:t xml:space="preserve">výdavky na </w:t>
      </w:r>
      <w:r w:rsidR="00417607">
        <w:rPr>
          <w:rFonts w:ascii="Arial" w:eastAsiaTheme="minorHAnsi" w:hAnsi="Arial" w:cs="Arial"/>
          <w:color w:val="000000" w:themeColor="text1"/>
          <w:sz w:val="19"/>
          <w:szCs w:val="19"/>
          <w:bdr w:val="none" w:sz="0" w:space="0" w:color="auto"/>
          <w:lang w:val="sk-SK"/>
        </w:rPr>
        <w:t>informovanie a komunikáciu)</w:t>
      </w:r>
      <w:r w:rsidRPr="00C8207B">
        <w:rPr>
          <w:rFonts w:ascii="Arial" w:eastAsiaTheme="minorHAnsi" w:hAnsi="Arial" w:cs="Arial"/>
          <w:color w:val="000000" w:themeColor="text1"/>
          <w:sz w:val="19"/>
          <w:szCs w:val="19"/>
          <w:bdr w:val="none" w:sz="0" w:space="0" w:color="auto"/>
          <w:lang w:val="sk-SK"/>
        </w:rPr>
        <w:t>,</w:t>
      </w:r>
    </w:p>
    <w:p w14:paraId="3398F7FE" w14:textId="31CD8D97"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1C52501" w14:textId="77777777" w:rsidR="00B52998" w:rsidRPr="005A114D" w:rsidRDefault="00B52998" w:rsidP="00B52998">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4D083D6" w14:textId="49478979"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Prieskum trhu</w:t>
      </w:r>
      <w:r w:rsidR="008D6760" w:rsidRPr="00FD3837">
        <w:rPr>
          <w:rFonts w:ascii="Arial" w:eastAsiaTheme="minorHAnsi" w:hAnsi="Arial" w:cs="Arial"/>
          <w:b/>
          <w:color w:val="000000" w:themeColor="text1"/>
          <w:sz w:val="19"/>
          <w:szCs w:val="19"/>
          <w:bdr w:val="none" w:sz="0" w:space="0" w:color="auto"/>
          <w:lang w:val="sk-SK"/>
        </w:rPr>
        <w:t>/prieskum trhových cien</w:t>
      </w:r>
      <w:r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w:t>
      </w:r>
      <w:r w:rsidR="008D6760">
        <w:rPr>
          <w:rFonts w:ascii="Arial" w:eastAsiaTheme="minorHAnsi" w:hAnsi="Arial" w:cs="Arial"/>
          <w:color w:val="000000" w:themeColor="text1"/>
          <w:sz w:val="19"/>
          <w:szCs w:val="19"/>
          <w:bdr w:val="none" w:sz="0" w:space="0" w:color="auto"/>
          <w:lang w:val="sk-SK"/>
        </w:rPr>
        <w:t>.</w:t>
      </w:r>
      <w:r w:rsidR="008D6760" w:rsidRPr="008D6760">
        <w:rPr>
          <w:rFonts w:ascii="Arial" w:eastAsiaTheme="minorHAnsi" w:hAnsi="Arial" w:cs="Arial"/>
          <w:color w:val="auto"/>
          <w:sz w:val="19"/>
          <w:szCs w:val="19"/>
          <w:bdr w:val="none" w:sz="0" w:space="0" w:color="auto"/>
          <w:lang w:val="sk-SK"/>
        </w:rPr>
        <w:t xml:space="preserve"> </w:t>
      </w:r>
      <w:r w:rsidR="008D6760" w:rsidRPr="008D6760">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E5E7266" w14:textId="38CD5CB2"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w:t>
      </w:r>
      <w:r w:rsidR="00AF7EAA">
        <w:rPr>
          <w:rFonts w:ascii="Arial" w:eastAsiaTheme="minorHAnsi" w:hAnsi="Arial" w:cs="Arial"/>
          <w:color w:val="000000" w:themeColor="text1"/>
          <w:sz w:val="19"/>
          <w:szCs w:val="19"/>
          <w:bdr w:val="none" w:sz="0" w:space="0" w:color="auto"/>
          <w:lang w:val="sk-SK"/>
        </w:rPr>
        <w:t>m orgánom alebo subjektom (</w:t>
      </w:r>
      <w:r w:rsidRPr="00C8207B">
        <w:rPr>
          <w:rFonts w:ascii="Arial" w:eastAsiaTheme="minorHAnsi" w:hAnsi="Arial" w:cs="Arial"/>
          <w:color w:val="000000" w:themeColor="text1"/>
          <w:sz w:val="19"/>
          <w:szCs w:val="19"/>
          <w:bdr w:val="none" w:sz="0" w:space="0" w:color="auto"/>
          <w:lang w:val="sk-SK"/>
        </w:rPr>
        <w:t>znalcom a pod.).</w:t>
      </w:r>
    </w:p>
    <w:p w14:paraId="163C5CD6" w14:textId="24C23112" w:rsidR="00B52998" w:rsidRDefault="00B52998"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B52998">
        <w:rPr>
          <w:rFonts w:ascii="Arial" w:eastAsiaTheme="minorHAnsi" w:hAnsi="Arial" w:cs="Arial"/>
          <w:color w:val="000000" w:themeColor="text1"/>
          <w:sz w:val="19"/>
          <w:szCs w:val="19"/>
          <w:bdr w:val="none" w:sz="0" w:space="0" w:color="auto"/>
          <w:lang w:val="sk-SK"/>
        </w:rPr>
        <w:t xml:space="preserve">V prípade </w:t>
      </w:r>
      <w:r w:rsidRPr="00B52998">
        <w:rPr>
          <w:rFonts w:ascii="Arial" w:eastAsiaTheme="minorHAnsi" w:hAnsi="Arial" w:cs="Arial"/>
          <w:b/>
          <w:color w:val="000000" w:themeColor="text1"/>
          <w:sz w:val="19"/>
          <w:szCs w:val="19"/>
          <w:bdr w:val="none" w:sz="0" w:space="0" w:color="auto"/>
          <w:lang w:val="sk-SK"/>
        </w:rPr>
        <w:t>zrealizovaného verejného obstarávania</w:t>
      </w:r>
      <w:r w:rsidRPr="00B52998">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3E0D7C5D" w14:textId="77777777" w:rsidR="0009325A" w:rsidRDefault="0009325A" w:rsidP="0009325A">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8577BBC" w14:textId="49CF8A71"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8D6760">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487584B6" w14:textId="0360A0CA" w:rsidR="0044301F" w:rsidRPr="00A73FFA" w:rsidRDefault="0044301F" w:rsidP="00A73F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Cieľom hodnotenia je posúdiť</w:t>
      </w:r>
      <w:r w:rsidR="00E11828" w:rsidRPr="00A73FFA">
        <w:rPr>
          <w:rFonts w:ascii="Arial" w:eastAsiaTheme="minorHAnsi" w:hAnsi="Arial" w:cs="Arial"/>
          <w:color w:val="000000" w:themeColor="text1"/>
          <w:sz w:val="19"/>
          <w:szCs w:val="19"/>
          <w:bdr w:val="none" w:sz="0" w:space="0" w:color="auto"/>
          <w:lang w:val="sk-SK"/>
        </w:rPr>
        <w:t>,</w:t>
      </w:r>
      <w:r w:rsidRPr="00A73FFA">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5BF5DFF" w14:textId="080B282C" w:rsidR="00B52998" w:rsidRPr="001D0815" w:rsidRDefault="0044301F"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B52998" w:rsidRPr="00A73FFA">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1D0815">
        <w:rPr>
          <w:rFonts w:ascii="Arial" w:hAnsi="Arial" w:cs="Arial"/>
          <w:color w:val="000000" w:themeColor="text1"/>
          <w:sz w:val="19"/>
          <w:szCs w:val="19"/>
          <w:lang w:val="sk-SK"/>
        </w:rPr>
        <w:t xml:space="preserve"> </w:t>
      </w:r>
      <w:r w:rsidR="001D0815" w:rsidRPr="001D0815">
        <w:rPr>
          <w:rFonts w:ascii="Arial" w:hAnsi="Arial" w:cs="Arial"/>
          <w:color w:val="000000" w:themeColor="text1"/>
          <w:sz w:val="19"/>
          <w:szCs w:val="19"/>
          <w:lang w:val="sk-SK"/>
        </w:rPr>
        <w:t xml:space="preserve">Ak identifikované </w:t>
      </w:r>
      <w:r w:rsidR="001D0815" w:rsidRPr="00A30400">
        <w:rPr>
          <w:rFonts w:ascii="Arial" w:hAnsi="Arial" w:cs="Arial"/>
          <w:color w:val="auto"/>
          <w:sz w:val="19"/>
          <w:szCs w:val="19"/>
          <w:lang w:val="sk-SK"/>
        </w:rPr>
        <w:t xml:space="preserve">vecne neoprávnené výdavky tvoria viac ako 30% </w:t>
      </w:r>
      <w:r w:rsidR="001D0815" w:rsidRPr="001D0815">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1985A328"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6D0ECC1"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0605F87C" w14:textId="31B75CF3" w:rsidR="00335890" w:rsidRDefault="0044301F" w:rsidP="006336E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ins w:id="0" w:author="OM" w:date="2020-02-24T09:58:00Z"/>
          <w:rFonts w:ascii="Arial" w:eastAsiaTheme="minorHAnsi" w:hAnsi="Arial" w:cs="Arial"/>
          <w:color w:val="000000" w:themeColor="text1"/>
          <w:sz w:val="19"/>
          <w:szCs w:val="19"/>
          <w:bdr w:val="none" w:sz="0" w:space="0" w:color="auto"/>
          <w:lang w:val="sk-SK"/>
        </w:rPr>
      </w:pPr>
      <w:r w:rsidRPr="006336E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336EA" w:rsidRPr="006336E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6336EA" w:rsidRPr="006336E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w:t>
      </w:r>
      <w:r w:rsidR="006336EA" w:rsidRPr="00DB4C95">
        <w:rPr>
          <w:rFonts w:ascii="Arial" w:eastAsiaTheme="minorHAnsi" w:hAnsi="Arial" w:cs="Arial"/>
          <w:color w:val="000000" w:themeColor="text1"/>
          <w:sz w:val="19"/>
          <w:szCs w:val="19"/>
          <w:bdr w:val="none" w:sz="0" w:space="0" w:color="auto"/>
          <w:lang w:val="sk-SK"/>
        </w:rPr>
        <w:t xml:space="preserve">a efektívnosti výdavkov). </w:t>
      </w:r>
      <w:r w:rsidR="000E71D2" w:rsidRPr="00DB4C95">
        <w:rPr>
          <w:rFonts w:ascii="Arial" w:hAnsi="Arial" w:cs="Arial"/>
          <w:color w:val="000000" w:themeColor="text1"/>
          <w:sz w:val="19"/>
          <w:szCs w:val="19"/>
          <w:lang w:val="sk-SK"/>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B4C95" w:rsidRPr="00DB4C95">
        <w:rPr>
          <w:rFonts w:ascii="Arial" w:hAnsi="Arial" w:cs="Arial"/>
          <w:color w:val="000000" w:themeColor="text1"/>
          <w:sz w:val="19"/>
          <w:szCs w:val="19"/>
          <w:lang w:val="sk-SK"/>
        </w:rPr>
        <w:t>ich podloží aj s odvolaním sa na konkrétne pravidlá, t.j. konkrétne číselné hodnoty posudzovaných finančných limitov, benchmarkov, percentuálnych limitov, iných výdavkov, resp. odvolaním sa na konkrétne</w:t>
      </w:r>
      <w:r w:rsidR="00A45C49">
        <w:rPr>
          <w:rFonts w:ascii="Arial" w:hAnsi="Arial" w:cs="Arial"/>
          <w:color w:val="000000" w:themeColor="text1"/>
          <w:sz w:val="19"/>
          <w:szCs w:val="19"/>
          <w:lang w:val="sk-SK"/>
        </w:rPr>
        <w:t xml:space="preserve"> </w:t>
      </w:r>
      <w:r w:rsidR="00A45C49">
        <w:rPr>
          <w:rFonts w:ascii="Arial" w:hAnsi="Arial" w:cs="Arial"/>
          <w:color w:val="000000" w:themeColor="text1"/>
          <w:sz w:val="19"/>
          <w:szCs w:val="19"/>
        </w:rPr>
        <w:t>právne</w:t>
      </w:r>
      <w:r w:rsidR="00DB4C95" w:rsidRPr="00DB4C95">
        <w:rPr>
          <w:rFonts w:ascii="Arial" w:hAnsi="Arial" w:cs="Arial"/>
          <w:color w:val="000000" w:themeColor="text1"/>
          <w:sz w:val="19"/>
          <w:szCs w:val="19"/>
          <w:lang w:val="sk-SK"/>
        </w:rPr>
        <w:t xml:space="preserve"> predpisy (tam, kde je to relevantné) atď., ktoré boli posudzované v rámci overovania efektívnosti a hospodárnosti výdavkov a uvedie výsledok posúdenia</w:t>
      </w:r>
      <w:r w:rsidR="00DB4C95">
        <w:rPr>
          <w:rFonts w:ascii="Arial" w:hAnsi="Arial" w:cs="Arial"/>
          <w:color w:val="000000" w:themeColor="text1"/>
          <w:sz w:val="19"/>
          <w:szCs w:val="19"/>
        </w:rPr>
        <w:t>.</w:t>
      </w:r>
      <w:r w:rsidR="000E71D2" w:rsidRPr="000E71D2">
        <w:rPr>
          <w:rFonts w:ascii="Arial" w:hAnsi="Arial" w:cs="Arial"/>
          <w:color w:val="000000" w:themeColor="text1"/>
          <w:sz w:val="19"/>
          <w:szCs w:val="19"/>
          <w:lang w:val="sk-SK"/>
        </w:rPr>
        <w:t xml:space="preserve"> </w:t>
      </w:r>
      <w:r w:rsidRPr="006336E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2641228E" w14:textId="1B096D1E" w:rsidR="005E2E70"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ins w:id="1" w:author="OM" w:date="2020-02-24T09:59:00Z"/>
          <w:rFonts w:ascii="Arial" w:hAnsi="Arial" w:cs="Arial"/>
          <w:color w:val="000000" w:themeColor="text1"/>
          <w:sz w:val="19"/>
          <w:szCs w:val="19"/>
          <w:lang w:val="sk-SK"/>
        </w:rPr>
      </w:pPr>
      <w:ins w:id="2" w:author="OM" w:date="2020-02-24T09:59:00Z">
        <w:r w:rsidRPr="005C14C8">
          <w:rPr>
            <w:rFonts w:ascii="Arial" w:hAnsi="Arial" w:cs="Arial"/>
            <w:color w:val="000000" w:themeColor="text1"/>
            <w:sz w:val="19"/>
            <w:szCs w:val="19"/>
            <w:lang w:val="sk-SK"/>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53ABE227" w14:textId="77777777" w:rsidR="005C14C8" w:rsidRPr="00C8207B"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rPr>
      </w:pPr>
      <w:bookmarkStart w:id="3" w:name="_GoBack"/>
      <w:bookmarkEnd w:id="3"/>
    </w:p>
    <w:tbl>
      <w:tblPr>
        <w:tblStyle w:val="TableGrid5"/>
        <w:tblW w:w="4993" w:type="pct"/>
        <w:tblLook w:val="04A0" w:firstRow="1" w:lastRow="0" w:firstColumn="1" w:lastColumn="0" w:noHBand="0" w:noVBand="1"/>
      </w:tblPr>
      <w:tblGrid>
        <w:gridCol w:w="600"/>
        <w:gridCol w:w="2056"/>
        <w:gridCol w:w="4964"/>
        <w:gridCol w:w="1372"/>
        <w:gridCol w:w="1394"/>
        <w:gridCol w:w="4719"/>
      </w:tblGrid>
      <w:tr w:rsidR="00F573DD" w:rsidRPr="00F573DD" w14:paraId="12E625CA" w14:textId="77777777" w:rsidTr="00A73FFA">
        <w:trPr>
          <w:trHeight w:val="397"/>
        </w:trPr>
        <w:tc>
          <w:tcPr>
            <w:tcW w:w="199" w:type="pct"/>
            <w:shd w:val="clear" w:color="auto" w:fill="DEEAF6" w:themeFill="accent1" w:themeFillTint="33"/>
            <w:vAlign w:val="center"/>
            <w:hideMark/>
          </w:tcPr>
          <w:p w14:paraId="03930E0E"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681" w:type="pct"/>
            <w:shd w:val="clear" w:color="auto" w:fill="DEEAF6" w:themeFill="accent1" w:themeFillTint="33"/>
            <w:vAlign w:val="center"/>
            <w:hideMark/>
          </w:tcPr>
          <w:p w14:paraId="3B8EE23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43" w:type="pct"/>
            <w:shd w:val="clear" w:color="auto" w:fill="DEEAF6" w:themeFill="accent1" w:themeFillTint="33"/>
            <w:vAlign w:val="center"/>
            <w:hideMark/>
          </w:tcPr>
          <w:p w14:paraId="738820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858AE7C"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D2A976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2" w:type="pct"/>
            <w:shd w:val="clear" w:color="auto" w:fill="DEEAF6" w:themeFill="accent1" w:themeFillTint="33"/>
            <w:vAlign w:val="center"/>
            <w:hideMark/>
          </w:tcPr>
          <w:p w14:paraId="35FF016B"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44D107A" w14:textId="77777777" w:rsidTr="00A73FFA">
        <w:trPr>
          <w:trHeight w:val="2416"/>
        </w:trPr>
        <w:tc>
          <w:tcPr>
            <w:tcW w:w="199" w:type="pct"/>
            <w:vMerge w:val="restart"/>
            <w:tcBorders>
              <w:top w:val="single" w:sz="4" w:space="0" w:color="auto"/>
              <w:left w:val="single" w:sz="4" w:space="0" w:color="auto"/>
              <w:bottom w:val="single" w:sz="4" w:space="0" w:color="auto"/>
              <w:right w:val="single" w:sz="4" w:space="0" w:color="auto"/>
            </w:tcBorders>
            <w:vAlign w:val="center"/>
          </w:tcPr>
          <w:p w14:paraId="7DF043F5" w14:textId="1AC72E29"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4.3</w:t>
            </w:r>
          </w:p>
        </w:tc>
        <w:tc>
          <w:tcPr>
            <w:tcW w:w="681" w:type="pct"/>
            <w:vMerge w:val="restart"/>
            <w:tcBorders>
              <w:top w:val="single" w:sz="4" w:space="0" w:color="auto"/>
              <w:left w:val="single" w:sz="4" w:space="0" w:color="auto"/>
              <w:bottom w:val="single" w:sz="4" w:space="0" w:color="auto"/>
              <w:right w:val="single" w:sz="4" w:space="0" w:color="auto"/>
            </w:tcBorders>
            <w:vAlign w:val="center"/>
          </w:tcPr>
          <w:p w14:paraId="056C0ECF" w14:textId="52E96E4C"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Finančná udržateľnosť projektu</w:t>
            </w:r>
          </w:p>
        </w:tc>
        <w:tc>
          <w:tcPr>
            <w:tcW w:w="1643" w:type="pct"/>
            <w:vMerge w:val="restart"/>
            <w:tcBorders>
              <w:top w:val="single" w:sz="4" w:space="0" w:color="auto"/>
              <w:left w:val="single" w:sz="4" w:space="0" w:color="auto"/>
              <w:bottom w:val="single" w:sz="4" w:space="0" w:color="auto"/>
              <w:right w:val="single" w:sz="4" w:space="0" w:color="auto"/>
            </w:tcBorders>
            <w:vAlign w:val="center"/>
          </w:tcPr>
          <w:p w14:paraId="0D0D393D"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F598B36"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BC72975" w14:textId="393E7D58" w:rsidR="00677505" w:rsidRPr="00F573DD" w:rsidRDefault="00677505" w:rsidP="0093656E">
            <w:pPr>
              <w:widowControl w:val="0"/>
              <w:spacing w:after="60" w:line="288" w:lineRule="auto"/>
              <w:jc w:val="both"/>
              <w:rPr>
                <w:rFonts w:ascii="Arial" w:hAnsi="Arial" w:cs="Arial"/>
                <w:i/>
                <w:color w:val="000000" w:themeColor="text1"/>
                <w:sz w:val="19"/>
                <w:szCs w:val="19"/>
                <w:u w:color="000000"/>
              </w:rPr>
            </w:pPr>
            <w:r w:rsidRPr="00051F94">
              <w:rPr>
                <w:rFonts w:ascii="Arial" w:eastAsia="Arial Unicode MS" w:hAnsi="Arial" w:cs="Arial"/>
                <w:color w:val="000000" w:themeColor="text1"/>
                <w:sz w:val="19"/>
                <w:szCs w:val="19"/>
                <w:u w:color="000000"/>
              </w:rPr>
              <w:t xml:space="preserve">Zároveň sa </w:t>
            </w:r>
            <w:r w:rsidRPr="00051F94">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28E2A80" w14:textId="287B5EE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1" w:type="pct"/>
            <w:tcBorders>
              <w:top w:val="single" w:sz="4" w:space="0" w:color="auto"/>
              <w:left w:val="single" w:sz="4" w:space="0" w:color="auto"/>
              <w:right w:val="single" w:sz="4" w:space="0" w:color="auto"/>
            </w:tcBorders>
            <w:vAlign w:val="center"/>
          </w:tcPr>
          <w:p w14:paraId="73011E6E" w14:textId="30BDE4B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áno</w:t>
            </w:r>
          </w:p>
        </w:tc>
        <w:tc>
          <w:tcPr>
            <w:tcW w:w="1562" w:type="pct"/>
            <w:tcBorders>
              <w:top w:val="single" w:sz="4" w:space="0" w:color="auto"/>
              <w:left w:val="single" w:sz="4" w:space="0" w:color="auto"/>
              <w:right w:val="single" w:sz="4" w:space="0" w:color="auto"/>
            </w:tcBorders>
            <w:vAlign w:val="center"/>
          </w:tcPr>
          <w:p w14:paraId="5274C241" w14:textId="59052E3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677505" w:rsidRPr="00F573DD" w14:paraId="627D1D9C" w14:textId="77777777" w:rsidTr="00A73FFA">
        <w:trPr>
          <w:trHeight w:val="720"/>
        </w:trPr>
        <w:tc>
          <w:tcPr>
            <w:tcW w:w="199" w:type="pct"/>
            <w:vMerge/>
            <w:tcBorders>
              <w:top w:val="single" w:sz="4" w:space="0" w:color="auto"/>
              <w:left w:val="single" w:sz="4" w:space="0" w:color="auto"/>
              <w:bottom w:val="single" w:sz="4" w:space="0" w:color="auto"/>
              <w:right w:val="single" w:sz="4" w:space="0" w:color="auto"/>
            </w:tcBorders>
            <w:vAlign w:val="center"/>
          </w:tcPr>
          <w:p w14:paraId="58223CC4"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1" w:type="pct"/>
            <w:vMerge/>
            <w:tcBorders>
              <w:top w:val="single" w:sz="4" w:space="0" w:color="auto"/>
              <w:left w:val="single" w:sz="4" w:space="0" w:color="auto"/>
              <w:bottom w:val="single" w:sz="4" w:space="0" w:color="auto"/>
              <w:right w:val="single" w:sz="4" w:space="0" w:color="auto"/>
            </w:tcBorders>
            <w:vAlign w:val="center"/>
          </w:tcPr>
          <w:p w14:paraId="3482123B" w14:textId="77777777" w:rsidR="00677505" w:rsidRPr="00F573DD" w:rsidRDefault="00677505" w:rsidP="00A73FFA">
            <w:pPr>
              <w:spacing w:line="288" w:lineRule="auto"/>
              <w:rPr>
                <w:rFonts w:ascii="Arial" w:hAnsi="Arial" w:cs="Arial"/>
                <w:color w:val="000000" w:themeColor="text1"/>
                <w:sz w:val="19"/>
                <w:szCs w:val="19"/>
              </w:rPr>
            </w:pPr>
          </w:p>
        </w:tc>
        <w:tc>
          <w:tcPr>
            <w:tcW w:w="1643" w:type="pct"/>
            <w:vMerge/>
            <w:tcBorders>
              <w:top w:val="single" w:sz="4" w:space="0" w:color="auto"/>
              <w:left w:val="single" w:sz="4" w:space="0" w:color="auto"/>
              <w:bottom w:val="single" w:sz="4" w:space="0" w:color="auto"/>
              <w:right w:val="single" w:sz="4" w:space="0" w:color="auto"/>
            </w:tcBorders>
            <w:vAlign w:val="center"/>
          </w:tcPr>
          <w:p w14:paraId="7D0231E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4" w:type="pct"/>
            <w:vMerge/>
            <w:tcBorders>
              <w:top w:val="single" w:sz="4" w:space="0" w:color="auto"/>
              <w:left w:val="single" w:sz="4" w:space="0" w:color="auto"/>
              <w:bottom w:val="single" w:sz="4" w:space="0" w:color="auto"/>
              <w:right w:val="single" w:sz="4" w:space="0" w:color="auto"/>
            </w:tcBorders>
            <w:vAlign w:val="center"/>
          </w:tcPr>
          <w:p w14:paraId="58416E4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61301093" w14:textId="3F4C7B1B"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nie</w:t>
            </w:r>
          </w:p>
        </w:tc>
        <w:tc>
          <w:tcPr>
            <w:tcW w:w="1562" w:type="pct"/>
            <w:tcBorders>
              <w:top w:val="single" w:sz="4" w:space="0" w:color="auto"/>
              <w:left w:val="single" w:sz="4" w:space="0" w:color="auto"/>
              <w:bottom w:val="single" w:sz="4" w:space="0" w:color="auto"/>
              <w:right w:val="single" w:sz="4" w:space="0" w:color="auto"/>
            </w:tcBorders>
            <w:vAlign w:val="center"/>
          </w:tcPr>
          <w:p w14:paraId="0BF8CA7F" w14:textId="5E429715"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051F94">
              <w:rPr>
                <w:rFonts w:ascii="Arial" w:eastAsia="Arial Unicode MS" w:hAnsi="Arial" w:cs="Arial"/>
                <w:color w:val="000000" w:themeColor="text1"/>
                <w:sz w:val="19"/>
                <w:szCs w:val="19"/>
                <w:u w:color="000000"/>
              </w:rPr>
              <w:t>Finančná situácia žiadateľa je zlá a predstavuje riziko pre realizáciu projektu.</w:t>
            </w:r>
          </w:p>
        </w:tc>
      </w:tr>
    </w:tbl>
    <w:p w14:paraId="3733A37C" w14:textId="77777777" w:rsidR="0093656E" w:rsidRDefault="0093656E" w:rsidP="00A73FFA">
      <w:pPr>
        <w:spacing w:after="60" w:line="288" w:lineRule="auto"/>
        <w:rPr>
          <w:rFonts w:ascii="Arial" w:hAnsi="Arial" w:cs="Arial"/>
          <w:color w:val="000000" w:themeColor="text1"/>
          <w:sz w:val="19"/>
          <w:szCs w:val="19"/>
        </w:rPr>
      </w:pPr>
    </w:p>
    <w:p w14:paraId="3FF67B19" w14:textId="77777777" w:rsidR="0093656E" w:rsidRDefault="0093656E" w:rsidP="0093656E">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DDD49DE" w14:textId="77777777" w:rsidR="0093656E" w:rsidRDefault="0093656E" w:rsidP="0093656E">
      <w:pPr>
        <w:spacing w:after="0" w:line="276" w:lineRule="auto"/>
        <w:jc w:val="both"/>
        <w:rPr>
          <w:rFonts w:ascii="Arial" w:hAnsi="Arial" w:cs="Arial"/>
          <w:color w:val="000000" w:themeColor="text1"/>
          <w:sz w:val="19"/>
          <w:szCs w:val="19"/>
        </w:rPr>
      </w:pPr>
    </w:p>
    <w:p w14:paraId="5D67B70B" w14:textId="0E48C7EF" w:rsidR="0093656E" w:rsidRDefault="0093656E" w:rsidP="0093656E">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r w:rsidR="00827136">
        <w:rPr>
          <w:rFonts w:ascii="Arial" w:hAnsi="Arial" w:cs="Arial"/>
          <w:color w:val="000000" w:themeColor="text1"/>
          <w:sz w:val="19"/>
          <w:szCs w:val="19"/>
        </w:rPr>
        <w:t>.</w:t>
      </w:r>
    </w:p>
    <w:p w14:paraId="6EE60253" w14:textId="77777777" w:rsidR="0093656E" w:rsidRDefault="0093656E" w:rsidP="0093656E">
      <w:pPr>
        <w:spacing w:after="0" w:line="276" w:lineRule="auto"/>
        <w:rPr>
          <w:rFonts w:ascii="Arial" w:hAnsi="Arial" w:cs="Arial"/>
          <w:color w:val="000000" w:themeColor="text1"/>
          <w:sz w:val="19"/>
          <w:szCs w:val="19"/>
        </w:rPr>
      </w:pPr>
    </w:p>
    <w:p w14:paraId="08F4287C" w14:textId="77777777" w:rsidR="0093656E" w:rsidRPr="005D6746" w:rsidRDefault="0093656E" w:rsidP="0093656E">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C1DA1E"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CD965CC"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B232616"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79182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56A12554"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7F21DD1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12B591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0618A2"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FEBBEB2" w14:textId="77777777" w:rsidR="0093656E"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F5CD9" w14:textId="77777777" w:rsidR="0093656E" w:rsidRPr="00B21721"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705C35ED" w14:textId="77777777" w:rsidR="0009325A" w:rsidRDefault="0009325A" w:rsidP="0009325A">
      <w:pPr>
        <w:spacing w:after="0"/>
        <w:jc w:val="both"/>
        <w:rPr>
          <w:rFonts w:ascii="Arial" w:hAnsi="Arial" w:cs="Arial"/>
          <w:color w:val="000000" w:themeColor="text1"/>
          <w:sz w:val="19"/>
          <w:szCs w:val="19"/>
        </w:rPr>
      </w:pPr>
    </w:p>
    <w:p w14:paraId="71842554" w14:textId="5030849C" w:rsidR="0009325A" w:rsidRPr="0009325A" w:rsidRDefault="0009325A" w:rsidP="0009325A">
      <w:pPr>
        <w:spacing w:after="0"/>
        <w:jc w:val="both"/>
        <w:rPr>
          <w:rFonts w:ascii="Arial" w:hAnsi="Arial" w:cs="Arial"/>
          <w:color w:val="000000" w:themeColor="text1"/>
          <w:sz w:val="19"/>
          <w:szCs w:val="19"/>
        </w:rPr>
      </w:pPr>
      <w:r>
        <w:rPr>
          <w:rFonts w:ascii="Arial" w:hAnsi="Arial" w:cs="Arial"/>
          <w:color w:val="000000" w:themeColor="text1"/>
          <w:sz w:val="19"/>
          <w:szCs w:val="19"/>
        </w:rPr>
        <w:t>Posúdenie cash–flow sa n</w:t>
      </w:r>
      <w:r w:rsidRPr="0009325A">
        <w:rPr>
          <w:rFonts w:ascii="Arial" w:hAnsi="Arial" w:cs="Arial"/>
          <w:color w:val="000000" w:themeColor="text1"/>
          <w:sz w:val="19"/>
          <w:szCs w:val="19"/>
        </w:rPr>
        <w:t xml:space="preserve">eaplikuje v prípade neinvestičných projektov. </w:t>
      </w:r>
      <w:r>
        <w:rPr>
          <w:rFonts w:ascii="Arial" w:hAnsi="Arial" w:cs="Arial"/>
          <w:color w:val="000000" w:themeColor="text1"/>
          <w:sz w:val="19"/>
          <w:szCs w:val="19"/>
        </w:rPr>
        <w:t>V tomto prípade h</w:t>
      </w:r>
      <w:r w:rsidRPr="0009325A">
        <w:rPr>
          <w:rFonts w:ascii="Arial" w:hAnsi="Arial" w:cs="Arial"/>
          <w:color w:val="000000" w:themeColor="text1"/>
          <w:sz w:val="19"/>
          <w:szCs w:val="19"/>
        </w:rPr>
        <w:t>odnotiteľ posudzuje len index finančnej situácie žiadateľa.</w:t>
      </w:r>
    </w:p>
    <w:p w14:paraId="1C99D4C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48508B2"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0EAB812A"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DC5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24BF8BF0"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3682E9B"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ED0E7E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F5D1223"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08D894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93ED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4C9F3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lastRenderedPageBreak/>
        <w:t>V ostatných prípadoch uvedie hodnotenie „áno“</w:t>
      </w:r>
      <w:r>
        <w:rPr>
          <w:rFonts w:ascii="Arial" w:eastAsiaTheme="minorHAnsi" w:hAnsi="Arial" w:cs="Arial"/>
          <w:color w:val="000000" w:themeColor="text1"/>
          <w:sz w:val="19"/>
          <w:szCs w:val="19"/>
          <w:bdr w:val="none" w:sz="0" w:space="0" w:color="auto"/>
          <w:lang w:val="sk-SK"/>
        </w:rPr>
        <w:t>.</w:t>
      </w:r>
    </w:p>
    <w:p w14:paraId="1DA3BDAB"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244D" w14:textId="294747D9" w:rsidR="00717870" w:rsidRPr="005D6746" w:rsidRDefault="00717870" w:rsidP="0071787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 xml:space="preserve">Posúdenie finančnej situácie – </w:t>
      </w:r>
      <w:r>
        <w:rPr>
          <w:rFonts w:ascii="Arial" w:eastAsiaTheme="minorHAnsi" w:hAnsi="Arial" w:cs="Arial"/>
          <w:color w:val="000000" w:themeColor="text1"/>
          <w:sz w:val="19"/>
          <w:szCs w:val="19"/>
          <w:u w:val="single"/>
          <w:bdr w:val="none" w:sz="0" w:space="0" w:color="auto"/>
          <w:lang w:val="sk-SK"/>
        </w:rPr>
        <w:t>Index bonity – súkromné podniky vykonávajúce činnosť vo verejnom záujme</w:t>
      </w:r>
    </w:p>
    <w:p w14:paraId="08880074"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2B86BA"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84C40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61A347" w14:textId="77777777" w:rsidR="0093656E" w:rsidRPr="004058EF"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FC1A6FF"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305410"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6015B1F8"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594DDC"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343D48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p>
    <w:p w14:paraId="43BF9602"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27EAAFF5"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16D0CB0"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F8CAF19"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3265954"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13DC01D"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FFCEC9"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8ACBBFA"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B44BA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10C6F361" w14:textId="77777777" w:rsidR="0093656E" w:rsidRPr="0081685B" w:rsidRDefault="0093656E" w:rsidP="0093656E">
      <w:pPr>
        <w:spacing w:after="0" w:line="276" w:lineRule="auto"/>
        <w:jc w:val="both"/>
        <w:rPr>
          <w:rFonts w:ascii="Arial" w:hAnsi="Arial" w:cs="Arial"/>
          <w:color w:val="000000" w:themeColor="text1"/>
          <w:sz w:val="19"/>
          <w:szCs w:val="19"/>
        </w:rPr>
      </w:pPr>
    </w:p>
    <w:p w14:paraId="3B737C12"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586BA258"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343FE1B6" w14:textId="77777777" w:rsidR="0093656E" w:rsidRPr="0081685B" w:rsidRDefault="0093656E" w:rsidP="0093656E">
      <w:pPr>
        <w:spacing w:after="0" w:line="276" w:lineRule="auto"/>
        <w:jc w:val="both"/>
        <w:rPr>
          <w:rFonts w:ascii="Arial" w:hAnsi="Arial" w:cs="Arial"/>
          <w:color w:val="000000" w:themeColor="text1"/>
          <w:sz w:val="19"/>
          <w:szCs w:val="19"/>
        </w:rPr>
      </w:pPr>
    </w:p>
    <w:p w14:paraId="11C2D17F"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79EBA87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AAA0F7"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0CEE055E"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2508E43" w14:textId="77777777" w:rsidR="0093656E" w:rsidRPr="0081685B" w:rsidRDefault="0093656E" w:rsidP="0093656E">
      <w:pPr>
        <w:spacing w:after="0" w:line="276" w:lineRule="auto"/>
        <w:jc w:val="both"/>
        <w:rPr>
          <w:rFonts w:ascii="Arial" w:hAnsi="Arial" w:cs="Arial"/>
          <w:b/>
          <w:color w:val="000000" w:themeColor="text1"/>
          <w:sz w:val="19"/>
          <w:szCs w:val="19"/>
        </w:rPr>
      </w:pPr>
    </w:p>
    <w:p w14:paraId="076E7324" w14:textId="77777777" w:rsidR="0093656E" w:rsidRPr="0081685B" w:rsidRDefault="0093656E" w:rsidP="0093656E">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1391F4" w14:textId="77777777" w:rsidR="0093656E" w:rsidRDefault="0093656E" w:rsidP="00A73FFA">
      <w:pPr>
        <w:spacing w:after="60" w:line="288" w:lineRule="auto"/>
        <w:rPr>
          <w:rFonts w:ascii="Arial" w:hAnsi="Arial" w:cs="Arial"/>
          <w:color w:val="000000" w:themeColor="text1"/>
          <w:sz w:val="19"/>
          <w:szCs w:val="19"/>
        </w:rPr>
      </w:pPr>
    </w:p>
    <w:p w14:paraId="30D3298A" w14:textId="77777777" w:rsidR="0093656E" w:rsidRDefault="0093656E" w:rsidP="00A73FFA">
      <w:pPr>
        <w:spacing w:after="6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329F240E" w14:textId="77777777" w:rsidTr="00A30400">
        <w:trPr>
          <w:trHeight w:val="397"/>
        </w:trPr>
        <w:tc>
          <w:tcPr>
            <w:tcW w:w="200" w:type="pct"/>
            <w:shd w:val="clear" w:color="auto" w:fill="DEEAF6" w:themeFill="accent1" w:themeFillTint="33"/>
            <w:vAlign w:val="center"/>
            <w:hideMark/>
          </w:tcPr>
          <w:p w14:paraId="2C50440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1E4D769D"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1CCC2ADF"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F956B93"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24CD9F2"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951CFD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A61A25C" w14:textId="77777777" w:rsidTr="00A30400">
        <w:trPr>
          <w:trHeight w:val="400"/>
        </w:trPr>
        <w:tc>
          <w:tcPr>
            <w:tcW w:w="200" w:type="pct"/>
            <w:vMerge w:val="restart"/>
            <w:tcBorders>
              <w:top w:val="single" w:sz="4" w:space="0" w:color="auto"/>
              <w:left w:val="single" w:sz="4" w:space="0" w:color="auto"/>
              <w:right w:val="single" w:sz="4" w:space="0" w:color="auto"/>
            </w:tcBorders>
            <w:vAlign w:val="center"/>
          </w:tcPr>
          <w:p w14:paraId="74E5E1B4" w14:textId="1078BCCE"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4.4</w:t>
            </w:r>
          </w:p>
        </w:tc>
        <w:tc>
          <w:tcPr>
            <w:tcW w:w="769" w:type="pct"/>
            <w:vMerge w:val="restart"/>
            <w:tcBorders>
              <w:top w:val="single" w:sz="4" w:space="0" w:color="auto"/>
              <w:left w:val="single" w:sz="4" w:space="0" w:color="auto"/>
              <w:right w:val="single" w:sz="4" w:space="0" w:color="auto"/>
            </w:tcBorders>
            <w:vAlign w:val="center"/>
          </w:tcPr>
          <w:p w14:paraId="3210B625" w14:textId="47793E1C"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Miera vecnej oprávnenosti výdavkov projektu</w:t>
            </w:r>
          </w:p>
        </w:tc>
        <w:tc>
          <w:tcPr>
            <w:tcW w:w="1559" w:type="pct"/>
            <w:vMerge w:val="restart"/>
            <w:tcBorders>
              <w:top w:val="single" w:sz="4" w:space="0" w:color="auto"/>
              <w:left w:val="single" w:sz="4" w:space="0" w:color="auto"/>
              <w:right w:val="single" w:sz="4" w:space="0" w:color="auto"/>
            </w:tcBorders>
            <w:vAlign w:val="center"/>
          </w:tcPr>
          <w:p w14:paraId="58EC153E" w14:textId="5D097739"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3" w:type="pct"/>
            <w:vMerge w:val="restart"/>
            <w:tcBorders>
              <w:top w:val="single" w:sz="4" w:space="0" w:color="auto"/>
              <w:left w:val="single" w:sz="4" w:space="0" w:color="auto"/>
              <w:right w:val="single" w:sz="4" w:space="0" w:color="auto"/>
            </w:tcBorders>
            <w:vAlign w:val="center"/>
          </w:tcPr>
          <w:p w14:paraId="73F7CCC7" w14:textId="738C728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1" w:type="pct"/>
            <w:tcBorders>
              <w:top w:val="single" w:sz="4" w:space="0" w:color="auto"/>
              <w:left w:val="single" w:sz="4" w:space="0" w:color="auto"/>
              <w:bottom w:val="single" w:sz="4" w:space="0" w:color="auto"/>
              <w:right w:val="single" w:sz="4" w:space="0" w:color="auto"/>
            </w:tcBorders>
            <w:vAlign w:val="center"/>
          </w:tcPr>
          <w:p w14:paraId="0477E5A8" w14:textId="09EAE6D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vAlign w:val="center"/>
          </w:tcPr>
          <w:p w14:paraId="06B21F26" w14:textId="6A894E6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95% a viac z finančnej hodnoty navrhovaných celkových výdavkov je vecne oprávnených.</w:t>
            </w:r>
          </w:p>
        </w:tc>
      </w:tr>
      <w:tr w:rsidR="00677505" w:rsidRPr="00F573DD" w14:paraId="5809B9B3" w14:textId="77777777" w:rsidTr="00A30400">
        <w:trPr>
          <w:trHeight w:val="528"/>
        </w:trPr>
        <w:tc>
          <w:tcPr>
            <w:tcW w:w="200" w:type="pct"/>
            <w:vMerge/>
            <w:tcBorders>
              <w:left w:val="single" w:sz="4" w:space="0" w:color="auto"/>
              <w:right w:val="single" w:sz="4" w:space="0" w:color="auto"/>
            </w:tcBorders>
            <w:vAlign w:val="center"/>
          </w:tcPr>
          <w:p w14:paraId="0E9E8E0C"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73BC281D"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45BE4DD"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24679D5F"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360D09FF" w14:textId="74B8EE3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560" w:type="pct"/>
            <w:tcBorders>
              <w:top w:val="single" w:sz="4" w:space="0" w:color="auto"/>
              <w:left w:val="single" w:sz="4" w:space="0" w:color="auto"/>
              <w:bottom w:val="single" w:sz="4" w:space="0" w:color="auto"/>
              <w:right w:val="single" w:sz="4" w:space="0" w:color="auto"/>
            </w:tcBorders>
            <w:vAlign w:val="center"/>
          </w:tcPr>
          <w:p w14:paraId="2D45563A" w14:textId="72EC49A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90% až do 95% z finančnej hodnoty navrhovaných celkových výdavkov je vecne oprávnených.</w:t>
            </w:r>
          </w:p>
        </w:tc>
      </w:tr>
      <w:tr w:rsidR="00677505" w:rsidRPr="00F573DD" w14:paraId="57CF7021" w14:textId="77777777" w:rsidTr="00A30400">
        <w:trPr>
          <w:trHeight w:val="690"/>
        </w:trPr>
        <w:tc>
          <w:tcPr>
            <w:tcW w:w="200" w:type="pct"/>
            <w:vMerge/>
            <w:tcBorders>
              <w:left w:val="single" w:sz="4" w:space="0" w:color="auto"/>
              <w:right w:val="single" w:sz="4" w:space="0" w:color="auto"/>
            </w:tcBorders>
            <w:vAlign w:val="center"/>
          </w:tcPr>
          <w:p w14:paraId="0825DE93"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2FD85903"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9DB96FE"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183C4C0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5C3D02B4" w14:textId="4B288A36"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2B9D97A5" w14:textId="73618AB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80% až do 90% z finančnej hodnoty navrhovaných celkových výdavkov je vecne oprávnených.</w:t>
            </w:r>
          </w:p>
        </w:tc>
      </w:tr>
      <w:tr w:rsidR="00677505" w:rsidRPr="00F573DD" w14:paraId="35566D58" w14:textId="77777777" w:rsidTr="00A30400">
        <w:trPr>
          <w:trHeight w:val="840"/>
        </w:trPr>
        <w:tc>
          <w:tcPr>
            <w:tcW w:w="200" w:type="pct"/>
            <w:vMerge/>
            <w:tcBorders>
              <w:left w:val="single" w:sz="4" w:space="0" w:color="auto"/>
              <w:bottom w:val="single" w:sz="4" w:space="0" w:color="auto"/>
              <w:right w:val="single" w:sz="4" w:space="0" w:color="auto"/>
            </w:tcBorders>
            <w:vAlign w:val="center"/>
          </w:tcPr>
          <w:p w14:paraId="79411FD9"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526FBD9E"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23CA44EB"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21C2C22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79E9F97" w14:textId="3137D5F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tcPr>
          <w:p w14:paraId="2B5D4CC2" w14:textId="1D6404C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70% až do 80% z finančnej hodnoty navrhovaných celkových výdavkov je vecne oprávnených.</w:t>
            </w:r>
          </w:p>
        </w:tc>
      </w:tr>
    </w:tbl>
    <w:p w14:paraId="18AB94E7" w14:textId="2D051231" w:rsidR="0044301F" w:rsidRPr="00C8207B" w:rsidRDefault="0044301F"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097C20A3"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9FCC1F6"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2E1A6C10" w14:textId="3697AD1B" w:rsidR="00335890"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205E25F" w14:textId="77777777" w:rsidR="0093656E" w:rsidRDefault="0093656E" w:rsidP="0044301F">
      <w:pPr>
        <w:spacing w:before="120" w:after="120" w:line="288" w:lineRule="auto"/>
        <w:rPr>
          <w:rFonts w:ascii="Arial" w:hAnsi="Arial" w:cs="Arial"/>
          <w:color w:val="000000" w:themeColor="text1"/>
          <w:sz w:val="19"/>
          <w:szCs w:val="19"/>
        </w:rPr>
      </w:pPr>
    </w:p>
    <w:p w14:paraId="06CA2437" w14:textId="77777777" w:rsidR="0093656E" w:rsidRDefault="0093656E" w:rsidP="0044301F">
      <w:pPr>
        <w:spacing w:before="120" w:after="120" w:line="288" w:lineRule="auto"/>
        <w:rPr>
          <w:rFonts w:ascii="Arial" w:hAnsi="Arial" w:cs="Arial"/>
          <w:color w:val="000000" w:themeColor="text1"/>
          <w:sz w:val="19"/>
          <w:szCs w:val="19"/>
        </w:rPr>
      </w:pPr>
    </w:p>
    <w:p w14:paraId="13DC1352" w14:textId="77777777" w:rsidR="0093656E" w:rsidRDefault="0093656E" w:rsidP="0044301F">
      <w:pPr>
        <w:spacing w:before="120" w:after="120" w:line="288" w:lineRule="auto"/>
        <w:rPr>
          <w:rFonts w:ascii="Arial" w:hAnsi="Arial" w:cs="Arial"/>
          <w:color w:val="000000" w:themeColor="text1"/>
          <w:sz w:val="19"/>
          <w:szCs w:val="19"/>
        </w:rPr>
      </w:pPr>
    </w:p>
    <w:p w14:paraId="7CDDF33F" w14:textId="77777777" w:rsidR="0093656E" w:rsidRDefault="0093656E" w:rsidP="0044301F">
      <w:pPr>
        <w:spacing w:before="120" w:after="120" w:line="288" w:lineRule="auto"/>
        <w:rPr>
          <w:rFonts w:ascii="Arial" w:hAnsi="Arial" w:cs="Arial"/>
          <w:color w:val="000000" w:themeColor="text1"/>
          <w:sz w:val="19"/>
          <w:szCs w:val="19"/>
        </w:rPr>
      </w:pPr>
    </w:p>
    <w:p w14:paraId="69C9BC82" w14:textId="77777777" w:rsidR="0093656E" w:rsidRDefault="0093656E" w:rsidP="0044301F">
      <w:pPr>
        <w:spacing w:before="120" w:after="120" w:line="288" w:lineRule="auto"/>
        <w:rPr>
          <w:rFonts w:ascii="Arial" w:hAnsi="Arial" w:cs="Arial"/>
          <w:color w:val="000000" w:themeColor="text1"/>
          <w:sz w:val="19"/>
          <w:szCs w:val="19"/>
        </w:rPr>
      </w:pPr>
    </w:p>
    <w:p w14:paraId="7B51B48B" w14:textId="77777777" w:rsidR="0093656E" w:rsidRDefault="0093656E" w:rsidP="0044301F">
      <w:pPr>
        <w:spacing w:before="120" w:after="120" w:line="288" w:lineRule="auto"/>
        <w:rPr>
          <w:rFonts w:ascii="Arial" w:hAnsi="Arial" w:cs="Arial"/>
          <w:color w:val="000000" w:themeColor="text1"/>
          <w:sz w:val="19"/>
          <w:szCs w:val="19"/>
        </w:rPr>
      </w:pPr>
    </w:p>
    <w:p w14:paraId="0888393A" w14:textId="77777777" w:rsidR="0093656E" w:rsidRDefault="0093656E" w:rsidP="0044301F">
      <w:pPr>
        <w:spacing w:before="120" w:after="120" w:line="288" w:lineRule="auto"/>
        <w:rPr>
          <w:rFonts w:ascii="Arial" w:hAnsi="Arial" w:cs="Arial"/>
          <w:color w:val="000000" w:themeColor="text1"/>
          <w:sz w:val="19"/>
          <w:szCs w:val="19"/>
        </w:rPr>
      </w:pPr>
    </w:p>
    <w:p w14:paraId="6D081BF1" w14:textId="77777777" w:rsidR="0093656E" w:rsidRDefault="0093656E" w:rsidP="0044301F">
      <w:pPr>
        <w:spacing w:before="120" w:after="120" w:line="288" w:lineRule="auto"/>
        <w:rPr>
          <w:rFonts w:ascii="Arial" w:hAnsi="Arial" w:cs="Arial"/>
          <w:color w:val="000000" w:themeColor="text1"/>
          <w:sz w:val="19"/>
          <w:szCs w:val="19"/>
        </w:rPr>
      </w:pPr>
    </w:p>
    <w:p w14:paraId="6B24DD64" w14:textId="77777777" w:rsidR="0093656E" w:rsidRDefault="0093656E" w:rsidP="0044301F">
      <w:pPr>
        <w:spacing w:before="120" w:after="120" w:line="288" w:lineRule="auto"/>
        <w:rPr>
          <w:rFonts w:ascii="Arial" w:hAnsi="Arial" w:cs="Arial"/>
          <w:color w:val="000000" w:themeColor="text1"/>
          <w:sz w:val="19"/>
          <w:szCs w:val="19"/>
        </w:rPr>
      </w:pPr>
    </w:p>
    <w:p w14:paraId="004E3473" w14:textId="77777777" w:rsidR="0093656E" w:rsidRPr="00C8207B" w:rsidRDefault="0093656E" w:rsidP="0044301F">
      <w:pPr>
        <w:spacing w:before="120" w:after="120" w:line="288" w:lineRule="auto"/>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6"/>
        <w:gridCol w:w="2327"/>
        <w:gridCol w:w="3985"/>
        <w:gridCol w:w="1370"/>
        <w:gridCol w:w="1394"/>
        <w:gridCol w:w="5311"/>
      </w:tblGrid>
      <w:tr w:rsidR="00F573DD" w:rsidRPr="00F573DD" w14:paraId="32BBAC30" w14:textId="77777777" w:rsidTr="006336EA">
        <w:trPr>
          <w:trHeight w:val="397"/>
        </w:trPr>
        <w:tc>
          <w:tcPr>
            <w:tcW w:w="202" w:type="pct"/>
            <w:shd w:val="clear" w:color="auto" w:fill="DEEAF6" w:themeFill="accent1" w:themeFillTint="33"/>
            <w:vAlign w:val="center"/>
            <w:hideMark/>
          </w:tcPr>
          <w:p w14:paraId="033017C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670BD187"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329" w:type="pct"/>
            <w:shd w:val="clear" w:color="auto" w:fill="DEEAF6" w:themeFill="accent1" w:themeFillTint="33"/>
            <w:vAlign w:val="center"/>
            <w:hideMark/>
          </w:tcPr>
          <w:p w14:paraId="4B720B6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712C3359"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7BAE1BB"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772" w:type="pct"/>
            <w:shd w:val="clear" w:color="auto" w:fill="DEEAF6" w:themeFill="accent1" w:themeFillTint="33"/>
            <w:vAlign w:val="center"/>
            <w:hideMark/>
          </w:tcPr>
          <w:p w14:paraId="67729B4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C66F38F" w14:textId="77777777" w:rsidTr="006336EA">
        <w:trPr>
          <w:trHeight w:val="390"/>
        </w:trPr>
        <w:tc>
          <w:tcPr>
            <w:tcW w:w="202" w:type="pct"/>
            <w:vMerge w:val="restart"/>
            <w:tcBorders>
              <w:top w:val="single" w:sz="4" w:space="0" w:color="auto"/>
              <w:left w:val="single" w:sz="4" w:space="0" w:color="auto"/>
              <w:right w:val="single" w:sz="4" w:space="0" w:color="auto"/>
            </w:tcBorders>
            <w:vAlign w:val="center"/>
          </w:tcPr>
          <w:p w14:paraId="782762C1" w14:textId="75A9020E" w:rsidR="00677505" w:rsidRPr="00F573DD" w:rsidRDefault="00677505" w:rsidP="00677505">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4.5</w:t>
            </w:r>
          </w:p>
        </w:tc>
        <w:tc>
          <w:tcPr>
            <w:tcW w:w="776" w:type="pct"/>
            <w:vMerge w:val="restart"/>
            <w:tcBorders>
              <w:top w:val="single" w:sz="4" w:space="0" w:color="auto"/>
              <w:left w:val="single" w:sz="4" w:space="0" w:color="auto"/>
              <w:right w:val="single" w:sz="4" w:space="0" w:color="auto"/>
            </w:tcBorders>
            <w:vAlign w:val="center"/>
          </w:tcPr>
          <w:p w14:paraId="1A047BAE" w14:textId="62150171"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Štruktúra a správnosť rozpočtu</w:t>
            </w:r>
          </w:p>
        </w:tc>
        <w:tc>
          <w:tcPr>
            <w:tcW w:w="1329" w:type="pct"/>
            <w:vMerge w:val="restart"/>
            <w:tcBorders>
              <w:top w:val="single" w:sz="4" w:space="0" w:color="auto"/>
              <w:left w:val="single" w:sz="4" w:space="0" w:color="auto"/>
              <w:right w:val="single" w:sz="4" w:space="0" w:color="auto"/>
            </w:tcBorders>
            <w:vAlign w:val="center"/>
          </w:tcPr>
          <w:p w14:paraId="39098C77" w14:textId="2912D224"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7" w:type="pct"/>
            <w:vMerge w:val="restart"/>
            <w:tcBorders>
              <w:top w:val="single" w:sz="4" w:space="0" w:color="auto"/>
              <w:left w:val="single" w:sz="4" w:space="0" w:color="auto"/>
              <w:right w:val="single" w:sz="4" w:space="0" w:color="auto"/>
            </w:tcBorders>
            <w:vAlign w:val="center"/>
          </w:tcPr>
          <w:p w14:paraId="3E5E8B4B" w14:textId="52147CB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u w:color="00000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C12A2D3" w14:textId="7889203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772" w:type="pct"/>
            <w:tcBorders>
              <w:top w:val="single" w:sz="4" w:space="0" w:color="auto"/>
              <w:left w:val="single" w:sz="4" w:space="0" w:color="auto"/>
              <w:bottom w:val="single" w:sz="4" w:space="0" w:color="auto"/>
              <w:right w:val="single" w:sz="4" w:space="0" w:color="auto"/>
            </w:tcBorders>
            <w:vAlign w:val="center"/>
          </w:tcPr>
          <w:p w14:paraId="01FD45AF" w14:textId="48AB423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677505" w:rsidRPr="00F573DD" w14:paraId="590E9C1F" w14:textId="77777777" w:rsidTr="006336EA">
        <w:trPr>
          <w:trHeight w:val="555"/>
        </w:trPr>
        <w:tc>
          <w:tcPr>
            <w:tcW w:w="202" w:type="pct"/>
            <w:vMerge/>
            <w:tcBorders>
              <w:left w:val="single" w:sz="4" w:space="0" w:color="auto"/>
              <w:right w:val="single" w:sz="4" w:space="0" w:color="auto"/>
            </w:tcBorders>
            <w:vAlign w:val="center"/>
          </w:tcPr>
          <w:p w14:paraId="77373894"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1C8279D5"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5488A1CA"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18B3B2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0C7427D" w14:textId="5BD3085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772" w:type="pct"/>
            <w:tcBorders>
              <w:top w:val="single" w:sz="4" w:space="0" w:color="auto"/>
              <w:left w:val="single" w:sz="4" w:space="0" w:color="auto"/>
              <w:bottom w:val="single" w:sz="4" w:space="0" w:color="auto"/>
              <w:right w:val="single" w:sz="4" w:space="0" w:color="auto"/>
            </w:tcBorders>
            <w:vAlign w:val="center"/>
          </w:tcPr>
          <w:p w14:paraId="374E7C98" w14:textId="0378143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677505" w:rsidRPr="00F573DD" w14:paraId="276F337F" w14:textId="77777777" w:rsidTr="006336EA">
        <w:trPr>
          <w:trHeight w:val="570"/>
        </w:trPr>
        <w:tc>
          <w:tcPr>
            <w:tcW w:w="202" w:type="pct"/>
            <w:vMerge/>
            <w:tcBorders>
              <w:left w:val="single" w:sz="4" w:space="0" w:color="auto"/>
              <w:bottom w:val="single" w:sz="4" w:space="0" w:color="auto"/>
              <w:right w:val="single" w:sz="4" w:space="0" w:color="auto"/>
            </w:tcBorders>
            <w:vAlign w:val="center"/>
          </w:tcPr>
          <w:p w14:paraId="694B21CA"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025C2B36"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24F26E84"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038684C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5AA01045" w14:textId="6C5D426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772" w:type="pct"/>
            <w:tcBorders>
              <w:top w:val="single" w:sz="4" w:space="0" w:color="auto"/>
              <w:left w:val="single" w:sz="4" w:space="0" w:color="auto"/>
              <w:bottom w:val="single" w:sz="4" w:space="0" w:color="auto"/>
              <w:right w:val="single" w:sz="4" w:space="0" w:color="auto"/>
            </w:tcBorders>
            <w:vAlign w:val="center"/>
          </w:tcPr>
          <w:p w14:paraId="499D0254" w14:textId="7659C2CB"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B909DE2" w14:textId="73D8AD56" w:rsidR="0044301F" w:rsidRPr="00C8207B"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Opis projektu, príloha Rozpočet projektu.</w:t>
      </w:r>
    </w:p>
    <w:p w14:paraId="46059C60" w14:textId="4A133E8B" w:rsidR="0044301F" w:rsidRPr="00C8207B" w:rsidRDefault="0044301F" w:rsidP="0044301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D24465">
        <w:rPr>
          <w:rFonts w:ascii="Arial" w:eastAsiaTheme="minorHAnsi" w:hAnsi="Arial" w:cs="Arial"/>
          <w:color w:val="000000" w:themeColor="text1"/>
          <w:sz w:val="19"/>
          <w:szCs w:val="19"/>
          <w:bdr w:val="none" w:sz="0" w:space="0" w:color="auto"/>
          <w:lang w:val="sk-SK"/>
        </w:rPr>
        <w:t xml:space="preserve">položkového </w:t>
      </w:r>
      <w:r w:rsidRPr="00C8207B">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02601C75" w14:textId="6CB60244" w:rsidR="0044301F" w:rsidRPr="00C8207B" w:rsidRDefault="0044301F" w:rsidP="006336EA">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21821AB" w14:textId="3DEB6BBA" w:rsidR="008C6C51" w:rsidRPr="00F573DD" w:rsidRDefault="008C6C51" w:rsidP="0044301F">
      <w:pPr>
        <w:spacing w:before="120" w:after="120" w:line="288" w:lineRule="auto"/>
        <w:rPr>
          <w:rFonts w:ascii="Arial" w:hAnsi="Arial" w:cs="Arial"/>
          <w:b/>
          <w:color w:val="000000" w:themeColor="text1"/>
          <w:sz w:val="19"/>
          <w:szCs w:val="19"/>
        </w:rPr>
      </w:pPr>
    </w:p>
    <w:sectPr w:rsidR="008C6C51" w:rsidRPr="00F573DD" w:rsidSect="006D06FB">
      <w:headerReference w:type="default" r:id="rId8"/>
      <w:footerReference w:type="default" r:id="rId9"/>
      <w:headerReference w:type="first" r:id="rId10"/>
      <w:footerReference w:type="first" r:id="rId11"/>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FD16" w14:textId="77777777" w:rsidR="00115558" w:rsidRDefault="00115558" w:rsidP="006447D5">
      <w:pPr>
        <w:spacing w:after="0" w:line="240" w:lineRule="auto"/>
      </w:pPr>
      <w:r>
        <w:separator/>
      </w:r>
    </w:p>
  </w:endnote>
  <w:endnote w:type="continuationSeparator" w:id="0">
    <w:p w14:paraId="08F302B4" w14:textId="77777777" w:rsidR="00115558" w:rsidRDefault="00115558"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237163"/>
      <w:docPartObj>
        <w:docPartGallery w:val="Page Numbers (Bottom of Page)"/>
        <w:docPartUnique/>
      </w:docPartObj>
    </w:sdtPr>
    <w:sdtEndPr>
      <w:rPr>
        <w:noProof/>
      </w:rPr>
    </w:sdtEndPr>
    <w:sdtContent>
      <w:p w14:paraId="17D6FF53" w14:textId="0A8833D9" w:rsidR="00115558" w:rsidRDefault="00115558" w:rsidP="00AE1BDE">
        <w:pPr>
          <w:pStyle w:val="Pta"/>
        </w:pPr>
        <w:r>
          <w:rPr>
            <w:rFonts w:ascii="Arial" w:hAnsi="Arial" w:cs="Arial"/>
            <w:sz w:val="16"/>
            <w:szCs w:val="16"/>
          </w:rPr>
          <w:t xml:space="preserve">Príručka pre odborných hodnotiteľov IROP, verzia </w:t>
        </w:r>
        <w:r w:rsidR="001D0815">
          <w:rPr>
            <w:rFonts w:ascii="Arial" w:hAnsi="Arial" w:cs="Arial"/>
            <w:sz w:val="16"/>
            <w:szCs w:val="16"/>
          </w:rPr>
          <w:t>10</w:t>
        </w:r>
        <w:ins w:id="4" w:author="OM" w:date="2020-02-24T09:58:00Z">
          <w:r w:rsidR="005C14C8">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5C14C8">
          <w:rPr>
            <w:noProof/>
          </w:rPr>
          <w:t>19</w:t>
        </w:r>
        <w:r>
          <w:rPr>
            <w:noProof/>
          </w:rPr>
          <w:fldChar w:fldCharType="end"/>
        </w:r>
      </w:p>
    </w:sdtContent>
  </w:sdt>
  <w:p w14:paraId="0DC9C8C3" w14:textId="77777777" w:rsidR="00115558" w:rsidRDefault="0011555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022B" w14:textId="21763441" w:rsidR="00115558" w:rsidRDefault="00115558">
    <w:pPr>
      <w:pStyle w:val="Pta"/>
    </w:pPr>
    <w:r>
      <w:rPr>
        <w:rFonts w:ascii="Arial" w:hAnsi="Arial" w:cs="Arial"/>
        <w:sz w:val="16"/>
        <w:szCs w:val="16"/>
      </w:rPr>
      <w:t xml:space="preserve">Príručka pre odborných hodnotiteľov IROP, verzia </w:t>
    </w:r>
    <w:r w:rsidR="001D0815">
      <w:rPr>
        <w:rFonts w:ascii="Arial" w:hAnsi="Arial" w:cs="Arial"/>
        <w:sz w:val="16"/>
        <w:szCs w:val="16"/>
      </w:rPr>
      <w:t>10</w:t>
    </w:r>
    <w:ins w:id="5" w:author="OM" w:date="2020-02-24T09:58:00Z">
      <w:r w:rsidR="005C14C8">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31E19" w14:textId="77777777" w:rsidR="00115558" w:rsidRDefault="00115558" w:rsidP="006447D5">
      <w:pPr>
        <w:spacing w:after="0" w:line="240" w:lineRule="auto"/>
      </w:pPr>
      <w:r>
        <w:separator/>
      </w:r>
    </w:p>
  </w:footnote>
  <w:footnote w:type="continuationSeparator" w:id="0">
    <w:p w14:paraId="4AAE9B3A" w14:textId="77777777" w:rsidR="00115558" w:rsidRDefault="00115558"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ED00" w14:textId="18C006E0" w:rsidR="00115558" w:rsidRDefault="00115558">
    <w:pPr>
      <w:pStyle w:val="Hlavika"/>
    </w:pPr>
  </w:p>
  <w:p w14:paraId="66469D8A" w14:textId="3516096B" w:rsidR="00115558" w:rsidRDefault="0011555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AFFE1" w14:textId="217B9E79" w:rsidR="00115558" w:rsidRDefault="00115558" w:rsidP="006D06FB">
    <w:pPr>
      <w:pStyle w:val="Hlavika"/>
      <w:tabs>
        <w:tab w:val="left" w:pos="1977"/>
        <w:tab w:val="left" w:pos="2775"/>
      </w:tabs>
      <w:ind w:firstLine="1977"/>
    </w:pPr>
    <w:r>
      <w:rPr>
        <w:noProof/>
        <w:lang w:eastAsia="sk-SK"/>
      </w:rPr>
      <w:drawing>
        <wp:anchor distT="0" distB="0" distL="114300" distR="114300" simplePos="0" relativeHeight="251661312" behindDoc="1" locked="0" layoutInCell="1" allowOverlap="1" wp14:anchorId="57319D0B" wp14:editId="1C24A9EB">
          <wp:simplePos x="0" y="0"/>
          <wp:positionH relativeFrom="column">
            <wp:posOffset>163830</wp:posOffset>
          </wp:positionH>
          <wp:positionV relativeFrom="paragraph">
            <wp:posOffset>-123190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9" name="Obrázok 19"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2336" behindDoc="1" locked="0" layoutInCell="1" allowOverlap="1" wp14:anchorId="08502536" wp14:editId="1E7B3E22">
          <wp:simplePos x="0" y="0"/>
          <wp:positionH relativeFrom="column">
            <wp:posOffset>7792720</wp:posOffset>
          </wp:positionH>
          <wp:positionV relativeFrom="paragraph">
            <wp:posOffset>-126365</wp:posOffset>
          </wp:positionV>
          <wp:extent cx="1638935" cy="459740"/>
          <wp:effectExtent l="0" t="0" r="0" b="0"/>
          <wp:wrapTight wrapText="bothSides">
            <wp:wrapPolygon edited="0">
              <wp:start x="0" y="0"/>
              <wp:lineTo x="0" y="20586"/>
              <wp:lineTo x="21341" y="20586"/>
              <wp:lineTo x="21341" y="0"/>
              <wp:lineTo x="0" y="0"/>
            </wp:wrapPolygon>
          </wp:wrapTight>
          <wp:docPr id="18" name="Obrázok 18"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7466">
      <w:rPr>
        <w:rFonts w:ascii="MetaNormal-Roman" w:hAnsi="MetaNormal-Roman"/>
        <w:noProof/>
        <w:lang w:eastAsia="sk-SK"/>
      </w:rPr>
      <w:drawing>
        <wp:anchor distT="0" distB="0" distL="114300" distR="114300" simplePos="0" relativeHeight="251663360" behindDoc="0" locked="0" layoutInCell="1" allowOverlap="1" wp14:anchorId="1833365E" wp14:editId="6BB5BDD2">
          <wp:simplePos x="0" y="0"/>
          <wp:positionH relativeFrom="column">
            <wp:posOffset>4053205</wp:posOffset>
          </wp:positionH>
          <wp:positionV relativeFrom="paragraph">
            <wp:posOffset>-223520</wp:posOffset>
          </wp:positionV>
          <wp:extent cx="1226820" cy="755015"/>
          <wp:effectExtent l="0" t="0" r="0" b="6985"/>
          <wp:wrapNone/>
          <wp:docPr id="17"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EB0370"/>
    <w:multiLevelType w:val="multilevel"/>
    <w:tmpl w:val="FCA27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B85E6A"/>
    <w:multiLevelType w:val="hybridMultilevel"/>
    <w:tmpl w:val="A25AFEA4"/>
    <w:lvl w:ilvl="0" w:tplc="3300F5D2">
      <w:numFmt w:val="bullet"/>
      <w:lvlText w:val="•"/>
      <w:lvlJc w:val="left"/>
      <w:pPr>
        <w:ind w:left="720" w:hanging="360"/>
      </w:pPr>
      <w:rPr>
        <w:rFonts w:ascii="Arial" w:eastAsiaTheme="majorEastAsia" w:hAnsi="Arial" w:cs="Arial" w:hint="default"/>
      </w:rPr>
    </w:lvl>
    <w:lvl w:ilvl="1" w:tplc="EC62F178">
      <w:start w:val="7"/>
      <w:numFmt w:val="bullet"/>
      <w:lvlText w:val="-"/>
      <w:lvlJc w:val="left"/>
      <w:pPr>
        <w:ind w:left="1440" w:hanging="360"/>
      </w:pPr>
      <w:rPr>
        <w:rFonts w:ascii="Arial" w:eastAsia="Arial Unicode MS"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E4C3D50"/>
    <w:multiLevelType w:val="hybridMultilevel"/>
    <w:tmpl w:val="D068CE7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FA6429"/>
    <w:multiLevelType w:val="hybridMultilevel"/>
    <w:tmpl w:val="A24231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7"/>
  </w:num>
  <w:num w:numId="4">
    <w:abstractNumId w:val="11"/>
  </w:num>
  <w:num w:numId="5">
    <w:abstractNumId w:val="9"/>
  </w:num>
  <w:num w:numId="6">
    <w:abstractNumId w:val="0"/>
  </w:num>
  <w:num w:numId="7">
    <w:abstractNumId w:val="6"/>
  </w:num>
  <w:num w:numId="8">
    <w:abstractNumId w:val="2"/>
  </w:num>
  <w:num w:numId="9">
    <w:abstractNumId w:val="8"/>
  </w:num>
  <w:num w:numId="10">
    <w:abstractNumId w:val="12"/>
  </w:num>
  <w:num w:numId="11">
    <w:abstractNumId w:val="5"/>
  </w:num>
  <w:num w:numId="12">
    <w:abstractNumId w:val="14"/>
  </w:num>
  <w:num w:numId="13">
    <w:abstractNumId w:val="4"/>
  </w:num>
  <w:num w:numId="14">
    <w:abstractNumId w:val="13"/>
  </w:num>
  <w:num w:numId="15">
    <w:abstractNumId w:val="10"/>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11BA"/>
    <w:rsid w:val="0001588A"/>
    <w:rsid w:val="0001660D"/>
    <w:rsid w:val="00020917"/>
    <w:rsid w:val="00032EAB"/>
    <w:rsid w:val="00035A7D"/>
    <w:rsid w:val="00042784"/>
    <w:rsid w:val="00044CAC"/>
    <w:rsid w:val="000453CC"/>
    <w:rsid w:val="00053DF4"/>
    <w:rsid w:val="00055A2D"/>
    <w:rsid w:val="000579E5"/>
    <w:rsid w:val="00060D5E"/>
    <w:rsid w:val="000627E5"/>
    <w:rsid w:val="0006357E"/>
    <w:rsid w:val="0006402A"/>
    <w:rsid w:val="00065D57"/>
    <w:rsid w:val="00066478"/>
    <w:rsid w:val="00067BC2"/>
    <w:rsid w:val="00071E45"/>
    <w:rsid w:val="0007302B"/>
    <w:rsid w:val="00073386"/>
    <w:rsid w:val="00076C55"/>
    <w:rsid w:val="00082C1D"/>
    <w:rsid w:val="000855A1"/>
    <w:rsid w:val="0008777E"/>
    <w:rsid w:val="00087ADC"/>
    <w:rsid w:val="00087FF5"/>
    <w:rsid w:val="0009325A"/>
    <w:rsid w:val="000944CC"/>
    <w:rsid w:val="000956D6"/>
    <w:rsid w:val="00097647"/>
    <w:rsid w:val="000A256E"/>
    <w:rsid w:val="000A342E"/>
    <w:rsid w:val="000A602F"/>
    <w:rsid w:val="000A74C2"/>
    <w:rsid w:val="000B046D"/>
    <w:rsid w:val="000B1F02"/>
    <w:rsid w:val="000B2DE7"/>
    <w:rsid w:val="000C0810"/>
    <w:rsid w:val="000C159E"/>
    <w:rsid w:val="000C3784"/>
    <w:rsid w:val="000D0BE0"/>
    <w:rsid w:val="000D0C97"/>
    <w:rsid w:val="000D28B0"/>
    <w:rsid w:val="000D2EAB"/>
    <w:rsid w:val="000E6ECC"/>
    <w:rsid w:val="000E7017"/>
    <w:rsid w:val="000E71D2"/>
    <w:rsid w:val="000F155A"/>
    <w:rsid w:val="000F3CD3"/>
    <w:rsid w:val="00100041"/>
    <w:rsid w:val="00100D25"/>
    <w:rsid w:val="00100DE1"/>
    <w:rsid w:val="00101455"/>
    <w:rsid w:val="0010799D"/>
    <w:rsid w:val="00107DC2"/>
    <w:rsid w:val="00110CF7"/>
    <w:rsid w:val="00112DDE"/>
    <w:rsid w:val="001136EA"/>
    <w:rsid w:val="00114BB9"/>
    <w:rsid w:val="00115558"/>
    <w:rsid w:val="001156AF"/>
    <w:rsid w:val="00116456"/>
    <w:rsid w:val="0011689D"/>
    <w:rsid w:val="00120768"/>
    <w:rsid w:val="0012301B"/>
    <w:rsid w:val="001266A0"/>
    <w:rsid w:val="0012785C"/>
    <w:rsid w:val="0013048D"/>
    <w:rsid w:val="0013600D"/>
    <w:rsid w:val="00141895"/>
    <w:rsid w:val="00142AF6"/>
    <w:rsid w:val="00142FD9"/>
    <w:rsid w:val="001433D1"/>
    <w:rsid w:val="00145484"/>
    <w:rsid w:val="0014760D"/>
    <w:rsid w:val="001502C2"/>
    <w:rsid w:val="00153653"/>
    <w:rsid w:val="00164BA3"/>
    <w:rsid w:val="001714EF"/>
    <w:rsid w:val="00173297"/>
    <w:rsid w:val="0017526D"/>
    <w:rsid w:val="00175DE7"/>
    <w:rsid w:val="001769BC"/>
    <w:rsid w:val="00183654"/>
    <w:rsid w:val="0018641E"/>
    <w:rsid w:val="00187338"/>
    <w:rsid w:val="00190013"/>
    <w:rsid w:val="00191C6B"/>
    <w:rsid w:val="00192444"/>
    <w:rsid w:val="00192A08"/>
    <w:rsid w:val="001A072C"/>
    <w:rsid w:val="001A2A68"/>
    <w:rsid w:val="001A7E0A"/>
    <w:rsid w:val="001B3448"/>
    <w:rsid w:val="001C635E"/>
    <w:rsid w:val="001C6C14"/>
    <w:rsid w:val="001D0815"/>
    <w:rsid w:val="001D0B8B"/>
    <w:rsid w:val="001D1854"/>
    <w:rsid w:val="001D1A22"/>
    <w:rsid w:val="001D74A0"/>
    <w:rsid w:val="001E10C6"/>
    <w:rsid w:val="001E6A35"/>
    <w:rsid w:val="001F0938"/>
    <w:rsid w:val="001F1942"/>
    <w:rsid w:val="001F2DFF"/>
    <w:rsid w:val="001F3AFD"/>
    <w:rsid w:val="001F5D0C"/>
    <w:rsid w:val="0020441E"/>
    <w:rsid w:val="00204A88"/>
    <w:rsid w:val="00206A9C"/>
    <w:rsid w:val="00207C86"/>
    <w:rsid w:val="00226709"/>
    <w:rsid w:val="00237713"/>
    <w:rsid w:val="00240572"/>
    <w:rsid w:val="00241F1A"/>
    <w:rsid w:val="002421DB"/>
    <w:rsid w:val="00243ABB"/>
    <w:rsid w:val="0024580E"/>
    <w:rsid w:val="00245CAE"/>
    <w:rsid w:val="00246EF7"/>
    <w:rsid w:val="00247D65"/>
    <w:rsid w:val="00251FCA"/>
    <w:rsid w:val="0025202F"/>
    <w:rsid w:val="00257288"/>
    <w:rsid w:val="00262B9F"/>
    <w:rsid w:val="00264948"/>
    <w:rsid w:val="00271D01"/>
    <w:rsid w:val="00272F01"/>
    <w:rsid w:val="00273DB8"/>
    <w:rsid w:val="00274939"/>
    <w:rsid w:val="00276305"/>
    <w:rsid w:val="00281453"/>
    <w:rsid w:val="0028704D"/>
    <w:rsid w:val="00293BB3"/>
    <w:rsid w:val="00294235"/>
    <w:rsid w:val="00294308"/>
    <w:rsid w:val="0029721B"/>
    <w:rsid w:val="0029759D"/>
    <w:rsid w:val="00297E2A"/>
    <w:rsid w:val="002A0A7A"/>
    <w:rsid w:val="002A0F60"/>
    <w:rsid w:val="002B04E3"/>
    <w:rsid w:val="002B3A18"/>
    <w:rsid w:val="002B5816"/>
    <w:rsid w:val="002B7238"/>
    <w:rsid w:val="002C3DA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06C2"/>
    <w:rsid w:val="00307EB6"/>
    <w:rsid w:val="00313578"/>
    <w:rsid w:val="00316616"/>
    <w:rsid w:val="00316976"/>
    <w:rsid w:val="00316E56"/>
    <w:rsid w:val="003176C3"/>
    <w:rsid w:val="0032086A"/>
    <w:rsid w:val="00320B54"/>
    <w:rsid w:val="00322E59"/>
    <w:rsid w:val="003264C5"/>
    <w:rsid w:val="003269E1"/>
    <w:rsid w:val="003279D8"/>
    <w:rsid w:val="00327C2D"/>
    <w:rsid w:val="00331805"/>
    <w:rsid w:val="003320FE"/>
    <w:rsid w:val="00334D23"/>
    <w:rsid w:val="00335890"/>
    <w:rsid w:val="00336872"/>
    <w:rsid w:val="00337110"/>
    <w:rsid w:val="00340728"/>
    <w:rsid w:val="00343DB1"/>
    <w:rsid w:val="00345FB6"/>
    <w:rsid w:val="003524F8"/>
    <w:rsid w:val="00354021"/>
    <w:rsid w:val="003543C0"/>
    <w:rsid w:val="003579D6"/>
    <w:rsid w:val="003627FB"/>
    <w:rsid w:val="003648DE"/>
    <w:rsid w:val="00367D9D"/>
    <w:rsid w:val="00371CC6"/>
    <w:rsid w:val="00372352"/>
    <w:rsid w:val="003734EE"/>
    <w:rsid w:val="00380C46"/>
    <w:rsid w:val="003827E3"/>
    <w:rsid w:val="00383ADC"/>
    <w:rsid w:val="00384EE4"/>
    <w:rsid w:val="0038512E"/>
    <w:rsid w:val="0039384E"/>
    <w:rsid w:val="003939D2"/>
    <w:rsid w:val="00393DD9"/>
    <w:rsid w:val="003940A4"/>
    <w:rsid w:val="00396940"/>
    <w:rsid w:val="003A4043"/>
    <w:rsid w:val="003B32AA"/>
    <w:rsid w:val="003B4AA7"/>
    <w:rsid w:val="003C19C2"/>
    <w:rsid w:val="003C1E0A"/>
    <w:rsid w:val="003C3AA4"/>
    <w:rsid w:val="003C4EF8"/>
    <w:rsid w:val="003C52DC"/>
    <w:rsid w:val="003C61C5"/>
    <w:rsid w:val="003C7A2D"/>
    <w:rsid w:val="003D0DC2"/>
    <w:rsid w:val="003D3D67"/>
    <w:rsid w:val="003D653C"/>
    <w:rsid w:val="003E148B"/>
    <w:rsid w:val="003E5082"/>
    <w:rsid w:val="003E6039"/>
    <w:rsid w:val="003F28D3"/>
    <w:rsid w:val="003F2E32"/>
    <w:rsid w:val="003F40D5"/>
    <w:rsid w:val="003F749D"/>
    <w:rsid w:val="00404055"/>
    <w:rsid w:val="00412C46"/>
    <w:rsid w:val="00412FA0"/>
    <w:rsid w:val="00413E8F"/>
    <w:rsid w:val="004173B1"/>
    <w:rsid w:val="00417607"/>
    <w:rsid w:val="004207A1"/>
    <w:rsid w:val="00420E07"/>
    <w:rsid w:val="00422B53"/>
    <w:rsid w:val="00426285"/>
    <w:rsid w:val="00431751"/>
    <w:rsid w:val="004357A9"/>
    <w:rsid w:val="00440986"/>
    <w:rsid w:val="00442D84"/>
    <w:rsid w:val="0044301F"/>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2ED"/>
    <w:rsid w:val="004739BA"/>
    <w:rsid w:val="00475AD2"/>
    <w:rsid w:val="004762C5"/>
    <w:rsid w:val="00476F78"/>
    <w:rsid w:val="00480D9F"/>
    <w:rsid w:val="004847C4"/>
    <w:rsid w:val="00492C48"/>
    <w:rsid w:val="00493914"/>
    <w:rsid w:val="004955B0"/>
    <w:rsid w:val="004971BB"/>
    <w:rsid w:val="0049720A"/>
    <w:rsid w:val="004A6A74"/>
    <w:rsid w:val="004A7E39"/>
    <w:rsid w:val="004B5519"/>
    <w:rsid w:val="004B5970"/>
    <w:rsid w:val="004B5B76"/>
    <w:rsid w:val="004B5CAA"/>
    <w:rsid w:val="004B5F8A"/>
    <w:rsid w:val="004B756D"/>
    <w:rsid w:val="004C2B43"/>
    <w:rsid w:val="004C4F98"/>
    <w:rsid w:val="004C771A"/>
    <w:rsid w:val="004C7820"/>
    <w:rsid w:val="004D222E"/>
    <w:rsid w:val="004D59F6"/>
    <w:rsid w:val="004E0FE2"/>
    <w:rsid w:val="004E27AC"/>
    <w:rsid w:val="004E4B98"/>
    <w:rsid w:val="004E6F28"/>
    <w:rsid w:val="004E6F41"/>
    <w:rsid w:val="004E6FA2"/>
    <w:rsid w:val="004F40BE"/>
    <w:rsid w:val="004F4B9F"/>
    <w:rsid w:val="00502FFB"/>
    <w:rsid w:val="00504067"/>
    <w:rsid w:val="0051226C"/>
    <w:rsid w:val="00513C81"/>
    <w:rsid w:val="005230F9"/>
    <w:rsid w:val="005240ED"/>
    <w:rsid w:val="005268B1"/>
    <w:rsid w:val="005273A4"/>
    <w:rsid w:val="00533EDA"/>
    <w:rsid w:val="0054149D"/>
    <w:rsid w:val="00541921"/>
    <w:rsid w:val="00543B2C"/>
    <w:rsid w:val="0054484D"/>
    <w:rsid w:val="005453CA"/>
    <w:rsid w:val="005537E5"/>
    <w:rsid w:val="005562F0"/>
    <w:rsid w:val="0057652E"/>
    <w:rsid w:val="00581A45"/>
    <w:rsid w:val="00582D98"/>
    <w:rsid w:val="005855C4"/>
    <w:rsid w:val="005909A2"/>
    <w:rsid w:val="00590C09"/>
    <w:rsid w:val="00595B20"/>
    <w:rsid w:val="0059761F"/>
    <w:rsid w:val="005A2A5C"/>
    <w:rsid w:val="005B04E5"/>
    <w:rsid w:val="005B1EA3"/>
    <w:rsid w:val="005B3219"/>
    <w:rsid w:val="005B53B7"/>
    <w:rsid w:val="005C0D61"/>
    <w:rsid w:val="005C104D"/>
    <w:rsid w:val="005C14C8"/>
    <w:rsid w:val="005C1D17"/>
    <w:rsid w:val="005C3B0B"/>
    <w:rsid w:val="005C7CE3"/>
    <w:rsid w:val="005D281E"/>
    <w:rsid w:val="005D6CC1"/>
    <w:rsid w:val="005E2E70"/>
    <w:rsid w:val="005E3C95"/>
    <w:rsid w:val="005E5F54"/>
    <w:rsid w:val="005F092D"/>
    <w:rsid w:val="005F10A6"/>
    <w:rsid w:val="005F7018"/>
    <w:rsid w:val="00602069"/>
    <w:rsid w:val="006112F9"/>
    <w:rsid w:val="00611A9C"/>
    <w:rsid w:val="0061310C"/>
    <w:rsid w:val="00626A71"/>
    <w:rsid w:val="006336EA"/>
    <w:rsid w:val="00633BC1"/>
    <w:rsid w:val="00634610"/>
    <w:rsid w:val="006436E8"/>
    <w:rsid w:val="006447D5"/>
    <w:rsid w:val="00652363"/>
    <w:rsid w:val="00656A72"/>
    <w:rsid w:val="00663652"/>
    <w:rsid w:val="006639C1"/>
    <w:rsid w:val="00677505"/>
    <w:rsid w:val="00677B16"/>
    <w:rsid w:val="00681092"/>
    <w:rsid w:val="006835A9"/>
    <w:rsid w:val="0069112B"/>
    <w:rsid w:val="006934DF"/>
    <w:rsid w:val="00693B23"/>
    <w:rsid w:val="00695730"/>
    <w:rsid w:val="006A0A65"/>
    <w:rsid w:val="006A373F"/>
    <w:rsid w:val="006A3872"/>
    <w:rsid w:val="006A5B38"/>
    <w:rsid w:val="006B0F82"/>
    <w:rsid w:val="006B396B"/>
    <w:rsid w:val="006B3FB9"/>
    <w:rsid w:val="006B3FDE"/>
    <w:rsid w:val="006B58E1"/>
    <w:rsid w:val="006C0E70"/>
    <w:rsid w:val="006C38A1"/>
    <w:rsid w:val="006C6EF0"/>
    <w:rsid w:val="006D0297"/>
    <w:rsid w:val="006D045A"/>
    <w:rsid w:val="006D06FB"/>
    <w:rsid w:val="006D21B9"/>
    <w:rsid w:val="006D5776"/>
    <w:rsid w:val="006E0C80"/>
    <w:rsid w:val="006E0F9B"/>
    <w:rsid w:val="006E38C4"/>
    <w:rsid w:val="006F0C0F"/>
    <w:rsid w:val="006F1121"/>
    <w:rsid w:val="006F242F"/>
    <w:rsid w:val="006F3799"/>
    <w:rsid w:val="006F4375"/>
    <w:rsid w:val="006F508F"/>
    <w:rsid w:val="006F6E4B"/>
    <w:rsid w:val="00703639"/>
    <w:rsid w:val="00705DFA"/>
    <w:rsid w:val="00707F19"/>
    <w:rsid w:val="00715F66"/>
    <w:rsid w:val="00716587"/>
    <w:rsid w:val="00717870"/>
    <w:rsid w:val="00720978"/>
    <w:rsid w:val="007338EA"/>
    <w:rsid w:val="00733BFA"/>
    <w:rsid w:val="007369D1"/>
    <w:rsid w:val="00736B1F"/>
    <w:rsid w:val="00737B41"/>
    <w:rsid w:val="00737FE6"/>
    <w:rsid w:val="007402B2"/>
    <w:rsid w:val="007519EE"/>
    <w:rsid w:val="00752CE8"/>
    <w:rsid w:val="007531E1"/>
    <w:rsid w:val="007600B9"/>
    <w:rsid w:val="007619CF"/>
    <w:rsid w:val="00767508"/>
    <w:rsid w:val="00771679"/>
    <w:rsid w:val="00771E97"/>
    <w:rsid w:val="007764D1"/>
    <w:rsid w:val="00776E20"/>
    <w:rsid w:val="00781E9F"/>
    <w:rsid w:val="00783D8E"/>
    <w:rsid w:val="007840AB"/>
    <w:rsid w:val="00791246"/>
    <w:rsid w:val="0079750A"/>
    <w:rsid w:val="007A21AB"/>
    <w:rsid w:val="007A21D8"/>
    <w:rsid w:val="007A3934"/>
    <w:rsid w:val="007A5E94"/>
    <w:rsid w:val="007B0517"/>
    <w:rsid w:val="007B1085"/>
    <w:rsid w:val="007B35EF"/>
    <w:rsid w:val="007B3752"/>
    <w:rsid w:val="007B38F4"/>
    <w:rsid w:val="007B4E02"/>
    <w:rsid w:val="007B67C9"/>
    <w:rsid w:val="007C1C8E"/>
    <w:rsid w:val="007C3BBF"/>
    <w:rsid w:val="007C416E"/>
    <w:rsid w:val="007D006A"/>
    <w:rsid w:val="007D2241"/>
    <w:rsid w:val="007D3215"/>
    <w:rsid w:val="007D4C56"/>
    <w:rsid w:val="007D7311"/>
    <w:rsid w:val="007E0D53"/>
    <w:rsid w:val="007E3599"/>
    <w:rsid w:val="007E5A41"/>
    <w:rsid w:val="007E6F49"/>
    <w:rsid w:val="007F4600"/>
    <w:rsid w:val="007F648B"/>
    <w:rsid w:val="007F7BB5"/>
    <w:rsid w:val="00804839"/>
    <w:rsid w:val="00805D7F"/>
    <w:rsid w:val="0081294D"/>
    <w:rsid w:val="00812F4E"/>
    <w:rsid w:val="00815F8F"/>
    <w:rsid w:val="00816151"/>
    <w:rsid w:val="00817572"/>
    <w:rsid w:val="008206E8"/>
    <w:rsid w:val="00822100"/>
    <w:rsid w:val="00823E50"/>
    <w:rsid w:val="008258C4"/>
    <w:rsid w:val="00827003"/>
    <w:rsid w:val="00827136"/>
    <w:rsid w:val="00827943"/>
    <w:rsid w:val="00830167"/>
    <w:rsid w:val="00834FA7"/>
    <w:rsid w:val="00836214"/>
    <w:rsid w:val="00840849"/>
    <w:rsid w:val="008411C7"/>
    <w:rsid w:val="0084248B"/>
    <w:rsid w:val="00843C28"/>
    <w:rsid w:val="0085134A"/>
    <w:rsid w:val="008544DC"/>
    <w:rsid w:val="00854914"/>
    <w:rsid w:val="008552E0"/>
    <w:rsid w:val="008571FD"/>
    <w:rsid w:val="008676CB"/>
    <w:rsid w:val="00867C38"/>
    <w:rsid w:val="0087602C"/>
    <w:rsid w:val="0087749A"/>
    <w:rsid w:val="00880E0C"/>
    <w:rsid w:val="00881404"/>
    <w:rsid w:val="008840F9"/>
    <w:rsid w:val="00884B2A"/>
    <w:rsid w:val="008903DF"/>
    <w:rsid w:val="00892C76"/>
    <w:rsid w:val="00892F19"/>
    <w:rsid w:val="00894842"/>
    <w:rsid w:val="0089491F"/>
    <w:rsid w:val="00894B90"/>
    <w:rsid w:val="0089625B"/>
    <w:rsid w:val="008976E0"/>
    <w:rsid w:val="008A1890"/>
    <w:rsid w:val="008A464F"/>
    <w:rsid w:val="008A57E8"/>
    <w:rsid w:val="008A584C"/>
    <w:rsid w:val="008A58B6"/>
    <w:rsid w:val="008A6AA9"/>
    <w:rsid w:val="008B0F5A"/>
    <w:rsid w:val="008B223D"/>
    <w:rsid w:val="008C045A"/>
    <w:rsid w:val="008C062F"/>
    <w:rsid w:val="008C3491"/>
    <w:rsid w:val="008C6C51"/>
    <w:rsid w:val="008D2056"/>
    <w:rsid w:val="008D5207"/>
    <w:rsid w:val="008D6760"/>
    <w:rsid w:val="008D71E2"/>
    <w:rsid w:val="008E0E6B"/>
    <w:rsid w:val="008E45F9"/>
    <w:rsid w:val="008E6C8C"/>
    <w:rsid w:val="008F175D"/>
    <w:rsid w:val="008F2CA3"/>
    <w:rsid w:val="008F2E6C"/>
    <w:rsid w:val="00901CAF"/>
    <w:rsid w:val="009020AF"/>
    <w:rsid w:val="009049E0"/>
    <w:rsid w:val="009100F3"/>
    <w:rsid w:val="00912DE3"/>
    <w:rsid w:val="0091441F"/>
    <w:rsid w:val="00915875"/>
    <w:rsid w:val="0091629E"/>
    <w:rsid w:val="00917104"/>
    <w:rsid w:val="009178C1"/>
    <w:rsid w:val="00921706"/>
    <w:rsid w:val="00923003"/>
    <w:rsid w:val="00930A61"/>
    <w:rsid w:val="009316F7"/>
    <w:rsid w:val="009344A9"/>
    <w:rsid w:val="00935F63"/>
    <w:rsid w:val="0093656E"/>
    <w:rsid w:val="009409BA"/>
    <w:rsid w:val="009436F8"/>
    <w:rsid w:val="00944F6D"/>
    <w:rsid w:val="00945487"/>
    <w:rsid w:val="009472B3"/>
    <w:rsid w:val="00956900"/>
    <w:rsid w:val="009620CE"/>
    <w:rsid w:val="00965A79"/>
    <w:rsid w:val="00972C69"/>
    <w:rsid w:val="0098303E"/>
    <w:rsid w:val="00983313"/>
    <w:rsid w:val="009838AC"/>
    <w:rsid w:val="00992DC2"/>
    <w:rsid w:val="0099507A"/>
    <w:rsid w:val="00996561"/>
    <w:rsid w:val="009A108F"/>
    <w:rsid w:val="009A139E"/>
    <w:rsid w:val="009A2008"/>
    <w:rsid w:val="009A209E"/>
    <w:rsid w:val="009A31D1"/>
    <w:rsid w:val="009A4784"/>
    <w:rsid w:val="009A5D24"/>
    <w:rsid w:val="009B297C"/>
    <w:rsid w:val="009B3050"/>
    <w:rsid w:val="009B3530"/>
    <w:rsid w:val="009B5A5F"/>
    <w:rsid w:val="009C18D4"/>
    <w:rsid w:val="009C36E5"/>
    <w:rsid w:val="009C4230"/>
    <w:rsid w:val="009C5E25"/>
    <w:rsid w:val="009C7BF7"/>
    <w:rsid w:val="009D1264"/>
    <w:rsid w:val="009D3973"/>
    <w:rsid w:val="009D7170"/>
    <w:rsid w:val="009E4A77"/>
    <w:rsid w:val="009F2A3C"/>
    <w:rsid w:val="009F4404"/>
    <w:rsid w:val="009F4C97"/>
    <w:rsid w:val="009F4CE1"/>
    <w:rsid w:val="009F522C"/>
    <w:rsid w:val="009F72F9"/>
    <w:rsid w:val="009F7C04"/>
    <w:rsid w:val="00A06FFB"/>
    <w:rsid w:val="00A21D2C"/>
    <w:rsid w:val="00A24AAB"/>
    <w:rsid w:val="00A255C3"/>
    <w:rsid w:val="00A2679A"/>
    <w:rsid w:val="00A30400"/>
    <w:rsid w:val="00A320B8"/>
    <w:rsid w:val="00A32848"/>
    <w:rsid w:val="00A32F68"/>
    <w:rsid w:val="00A40C38"/>
    <w:rsid w:val="00A45C49"/>
    <w:rsid w:val="00A466FA"/>
    <w:rsid w:val="00A6147C"/>
    <w:rsid w:val="00A62C1E"/>
    <w:rsid w:val="00A65B56"/>
    <w:rsid w:val="00A673CB"/>
    <w:rsid w:val="00A67B43"/>
    <w:rsid w:val="00A71328"/>
    <w:rsid w:val="00A72B82"/>
    <w:rsid w:val="00A73FFA"/>
    <w:rsid w:val="00A74622"/>
    <w:rsid w:val="00A8070D"/>
    <w:rsid w:val="00A80F92"/>
    <w:rsid w:val="00A83F0B"/>
    <w:rsid w:val="00A8557A"/>
    <w:rsid w:val="00A94048"/>
    <w:rsid w:val="00AA0BFA"/>
    <w:rsid w:val="00AA1EF5"/>
    <w:rsid w:val="00AB1998"/>
    <w:rsid w:val="00AB3156"/>
    <w:rsid w:val="00AB3D96"/>
    <w:rsid w:val="00AB5884"/>
    <w:rsid w:val="00AB5B2D"/>
    <w:rsid w:val="00AB5C02"/>
    <w:rsid w:val="00AB71D3"/>
    <w:rsid w:val="00AB7C6D"/>
    <w:rsid w:val="00AD086A"/>
    <w:rsid w:val="00AD1102"/>
    <w:rsid w:val="00AD30C0"/>
    <w:rsid w:val="00AD3588"/>
    <w:rsid w:val="00AD734D"/>
    <w:rsid w:val="00AE1BDE"/>
    <w:rsid w:val="00AE20AD"/>
    <w:rsid w:val="00AE6EC1"/>
    <w:rsid w:val="00AE7306"/>
    <w:rsid w:val="00AE7DE2"/>
    <w:rsid w:val="00AF0817"/>
    <w:rsid w:val="00AF2463"/>
    <w:rsid w:val="00AF41FF"/>
    <w:rsid w:val="00AF6094"/>
    <w:rsid w:val="00AF6734"/>
    <w:rsid w:val="00AF7EAA"/>
    <w:rsid w:val="00B002CF"/>
    <w:rsid w:val="00B06AFB"/>
    <w:rsid w:val="00B06D7E"/>
    <w:rsid w:val="00B07504"/>
    <w:rsid w:val="00B1320C"/>
    <w:rsid w:val="00B1456D"/>
    <w:rsid w:val="00B145C9"/>
    <w:rsid w:val="00B1524B"/>
    <w:rsid w:val="00B15EBC"/>
    <w:rsid w:val="00B163B6"/>
    <w:rsid w:val="00B23FAC"/>
    <w:rsid w:val="00B253C5"/>
    <w:rsid w:val="00B27BF9"/>
    <w:rsid w:val="00B30383"/>
    <w:rsid w:val="00B30ED0"/>
    <w:rsid w:val="00B315A0"/>
    <w:rsid w:val="00B34267"/>
    <w:rsid w:val="00B342A2"/>
    <w:rsid w:val="00B351B9"/>
    <w:rsid w:val="00B41256"/>
    <w:rsid w:val="00B41B82"/>
    <w:rsid w:val="00B43EB2"/>
    <w:rsid w:val="00B444EF"/>
    <w:rsid w:val="00B455BE"/>
    <w:rsid w:val="00B47DBF"/>
    <w:rsid w:val="00B51653"/>
    <w:rsid w:val="00B52998"/>
    <w:rsid w:val="00B5333E"/>
    <w:rsid w:val="00B53558"/>
    <w:rsid w:val="00B54823"/>
    <w:rsid w:val="00B5566B"/>
    <w:rsid w:val="00B55B1D"/>
    <w:rsid w:val="00B55D52"/>
    <w:rsid w:val="00B60AC2"/>
    <w:rsid w:val="00B6140B"/>
    <w:rsid w:val="00B637C0"/>
    <w:rsid w:val="00B63857"/>
    <w:rsid w:val="00B6563C"/>
    <w:rsid w:val="00B663DF"/>
    <w:rsid w:val="00B71BBA"/>
    <w:rsid w:val="00B8326F"/>
    <w:rsid w:val="00B84148"/>
    <w:rsid w:val="00B8483B"/>
    <w:rsid w:val="00B85EB0"/>
    <w:rsid w:val="00B863A2"/>
    <w:rsid w:val="00B86876"/>
    <w:rsid w:val="00B906A9"/>
    <w:rsid w:val="00B9259F"/>
    <w:rsid w:val="00B92B58"/>
    <w:rsid w:val="00B94FE9"/>
    <w:rsid w:val="00B95900"/>
    <w:rsid w:val="00B95F67"/>
    <w:rsid w:val="00B97410"/>
    <w:rsid w:val="00B97A45"/>
    <w:rsid w:val="00B97B61"/>
    <w:rsid w:val="00BA08CC"/>
    <w:rsid w:val="00BA318A"/>
    <w:rsid w:val="00BA4990"/>
    <w:rsid w:val="00BA568D"/>
    <w:rsid w:val="00BB2841"/>
    <w:rsid w:val="00BB6AE8"/>
    <w:rsid w:val="00BB7AEE"/>
    <w:rsid w:val="00BB7F82"/>
    <w:rsid w:val="00BC4208"/>
    <w:rsid w:val="00BC43A7"/>
    <w:rsid w:val="00BC4839"/>
    <w:rsid w:val="00BD3358"/>
    <w:rsid w:val="00BD3D20"/>
    <w:rsid w:val="00BD51EA"/>
    <w:rsid w:val="00BD72BB"/>
    <w:rsid w:val="00BE16B3"/>
    <w:rsid w:val="00BE2B0D"/>
    <w:rsid w:val="00BE3E03"/>
    <w:rsid w:val="00BE48D8"/>
    <w:rsid w:val="00BE6A42"/>
    <w:rsid w:val="00BE6B85"/>
    <w:rsid w:val="00BE769A"/>
    <w:rsid w:val="00BF087C"/>
    <w:rsid w:val="00BF0A6C"/>
    <w:rsid w:val="00BF4660"/>
    <w:rsid w:val="00C0025E"/>
    <w:rsid w:val="00C00F18"/>
    <w:rsid w:val="00C06AD0"/>
    <w:rsid w:val="00C1279E"/>
    <w:rsid w:val="00C17EFE"/>
    <w:rsid w:val="00C22181"/>
    <w:rsid w:val="00C22E7B"/>
    <w:rsid w:val="00C23619"/>
    <w:rsid w:val="00C23D60"/>
    <w:rsid w:val="00C25187"/>
    <w:rsid w:val="00C31AB1"/>
    <w:rsid w:val="00C341B9"/>
    <w:rsid w:val="00C375B7"/>
    <w:rsid w:val="00C41BCC"/>
    <w:rsid w:val="00C4762D"/>
    <w:rsid w:val="00C54E43"/>
    <w:rsid w:val="00C55A4F"/>
    <w:rsid w:val="00C57BFF"/>
    <w:rsid w:val="00C62737"/>
    <w:rsid w:val="00C62F6F"/>
    <w:rsid w:val="00C636AD"/>
    <w:rsid w:val="00C67177"/>
    <w:rsid w:val="00C6761C"/>
    <w:rsid w:val="00C67A24"/>
    <w:rsid w:val="00C7089B"/>
    <w:rsid w:val="00C70EC8"/>
    <w:rsid w:val="00C719CB"/>
    <w:rsid w:val="00C729B3"/>
    <w:rsid w:val="00C72A56"/>
    <w:rsid w:val="00C72CF8"/>
    <w:rsid w:val="00C7787D"/>
    <w:rsid w:val="00C80F70"/>
    <w:rsid w:val="00C82ADA"/>
    <w:rsid w:val="00C9162D"/>
    <w:rsid w:val="00C95A34"/>
    <w:rsid w:val="00C95D59"/>
    <w:rsid w:val="00CA2EBF"/>
    <w:rsid w:val="00CA326F"/>
    <w:rsid w:val="00CA4F70"/>
    <w:rsid w:val="00CB38E8"/>
    <w:rsid w:val="00CB60FD"/>
    <w:rsid w:val="00CB6893"/>
    <w:rsid w:val="00CB7155"/>
    <w:rsid w:val="00CC0F05"/>
    <w:rsid w:val="00CC24BF"/>
    <w:rsid w:val="00CC4336"/>
    <w:rsid w:val="00CD0B2E"/>
    <w:rsid w:val="00CE330F"/>
    <w:rsid w:val="00CE3462"/>
    <w:rsid w:val="00CE629D"/>
    <w:rsid w:val="00CE65FF"/>
    <w:rsid w:val="00CE72DF"/>
    <w:rsid w:val="00CF2402"/>
    <w:rsid w:val="00CF4836"/>
    <w:rsid w:val="00CF5246"/>
    <w:rsid w:val="00D02CC2"/>
    <w:rsid w:val="00D03A57"/>
    <w:rsid w:val="00D05B26"/>
    <w:rsid w:val="00D05D45"/>
    <w:rsid w:val="00D06A2C"/>
    <w:rsid w:val="00D14065"/>
    <w:rsid w:val="00D17E9F"/>
    <w:rsid w:val="00D2210A"/>
    <w:rsid w:val="00D24465"/>
    <w:rsid w:val="00D26A66"/>
    <w:rsid w:val="00D35914"/>
    <w:rsid w:val="00D37EE1"/>
    <w:rsid w:val="00D47823"/>
    <w:rsid w:val="00D51595"/>
    <w:rsid w:val="00D52129"/>
    <w:rsid w:val="00D6056C"/>
    <w:rsid w:val="00D64AC5"/>
    <w:rsid w:val="00D70A24"/>
    <w:rsid w:val="00D7556C"/>
    <w:rsid w:val="00D75C84"/>
    <w:rsid w:val="00D824E5"/>
    <w:rsid w:val="00D842CA"/>
    <w:rsid w:val="00D84EC7"/>
    <w:rsid w:val="00D86A39"/>
    <w:rsid w:val="00D8753A"/>
    <w:rsid w:val="00D92D02"/>
    <w:rsid w:val="00D95960"/>
    <w:rsid w:val="00D96B8F"/>
    <w:rsid w:val="00D9757E"/>
    <w:rsid w:val="00DA1A1C"/>
    <w:rsid w:val="00DA4598"/>
    <w:rsid w:val="00DA5776"/>
    <w:rsid w:val="00DA5DB5"/>
    <w:rsid w:val="00DA6C47"/>
    <w:rsid w:val="00DA73D0"/>
    <w:rsid w:val="00DB001E"/>
    <w:rsid w:val="00DB363E"/>
    <w:rsid w:val="00DB3E61"/>
    <w:rsid w:val="00DB4C5F"/>
    <w:rsid w:val="00DB4C95"/>
    <w:rsid w:val="00DC153C"/>
    <w:rsid w:val="00DC799B"/>
    <w:rsid w:val="00DE10DF"/>
    <w:rsid w:val="00DF1CA4"/>
    <w:rsid w:val="00DF3F27"/>
    <w:rsid w:val="00E00121"/>
    <w:rsid w:val="00E001D3"/>
    <w:rsid w:val="00E05F86"/>
    <w:rsid w:val="00E07B2F"/>
    <w:rsid w:val="00E101D6"/>
    <w:rsid w:val="00E11828"/>
    <w:rsid w:val="00E12F9F"/>
    <w:rsid w:val="00E1593B"/>
    <w:rsid w:val="00E17488"/>
    <w:rsid w:val="00E21F57"/>
    <w:rsid w:val="00E233EB"/>
    <w:rsid w:val="00E2350F"/>
    <w:rsid w:val="00E24E55"/>
    <w:rsid w:val="00E273EA"/>
    <w:rsid w:val="00E3096A"/>
    <w:rsid w:val="00E34B12"/>
    <w:rsid w:val="00E41D02"/>
    <w:rsid w:val="00E425C3"/>
    <w:rsid w:val="00E44A2F"/>
    <w:rsid w:val="00E469A3"/>
    <w:rsid w:val="00E54B0D"/>
    <w:rsid w:val="00E55894"/>
    <w:rsid w:val="00E57C46"/>
    <w:rsid w:val="00E57D90"/>
    <w:rsid w:val="00E602DF"/>
    <w:rsid w:val="00E616DA"/>
    <w:rsid w:val="00E61FA6"/>
    <w:rsid w:val="00E65532"/>
    <w:rsid w:val="00E66AA4"/>
    <w:rsid w:val="00E66DAB"/>
    <w:rsid w:val="00E6760E"/>
    <w:rsid w:val="00E7023D"/>
    <w:rsid w:val="00E73884"/>
    <w:rsid w:val="00E77D0E"/>
    <w:rsid w:val="00E81EDD"/>
    <w:rsid w:val="00E82312"/>
    <w:rsid w:val="00E82F87"/>
    <w:rsid w:val="00E839D0"/>
    <w:rsid w:val="00E858D6"/>
    <w:rsid w:val="00E85BE3"/>
    <w:rsid w:val="00E8700B"/>
    <w:rsid w:val="00E87576"/>
    <w:rsid w:val="00E87CCD"/>
    <w:rsid w:val="00E90EF7"/>
    <w:rsid w:val="00E9798E"/>
    <w:rsid w:val="00EB1ECE"/>
    <w:rsid w:val="00EB6D7B"/>
    <w:rsid w:val="00EC0EC6"/>
    <w:rsid w:val="00EC7466"/>
    <w:rsid w:val="00EC75FC"/>
    <w:rsid w:val="00ED0433"/>
    <w:rsid w:val="00ED10B5"/>
    <w:rsid w:val="00ED180B"/>
    <w:rsid w:val="00ED2578"/>
    <w:rsid w:val="00EE1F4F"/>
    <w:rsid w:val="00EE1FC4"/>
    <w:rsid w:val="00EE2EA9"/>
    <w:rsid w:val="00EE2FEC"/>
    <w:rsid w:val="00EE3172"/>
    <w:rsid w:val="00EE4073"/>
    <w:rsid w:val="00EF096A"/>
    <w:rsid w:val="00EF138B"/>
    <w:rsid w:val="00EF152F"/>
    <w:rsid w:val="00F03D55"/>
    <w:rsid w:val="00F04E86"/>
    <w:rsid w:val="00F04E95"/>
    <w:rsid w:val="00F060CC"/>
    <w:rsid w:val="00F10C65"/>
    <w:rsid w:val="00F1291F"/>
    <w:rsid w:val="00F13D41"/>
    <w:rsid w:val="00F152B3"/>
    <w:rsid w:val="00F204DA"/>
    <w:rsid w:val="00F225C5"/>
    <w:rsid w:val="00F27C94"/>
    <w:rsid w:val="00F32228"/>
    <w:rsid w:val="00F33362"/>
    <w:rsid w:val="00F354B5"/>
    <w:rsid w:val="00F35906"/>
    <w:rsid w:val="00F4187A"/>
    <w:rsid w:val="00F44AD3"/>
    <w:rsid w:val="00F45DCB"/>
    <w:rsid w:val="00F50123"/>
    <w:rsid w:val="00F5190F"/>
    <w:rsid w:val="00F52522"/>
    <w:rsid w:val="00F537B9"/>
    <w:rsid w:val="00F55F08"/>
    <w:rsid w:val="00F563CD"/>
    <w:rsid w:val="00F573DD"/>
    <w:rsid w:val="00F74B60"/>
    <w:rsid w:val="00F753D1"/>
    <w:rsid w:val="00F8772C"/>
    <w:rsid w:val="00F9373E"/>
    <w:rsid w:val="00F93FD7"/>
    <w:rsid w:val="00F949A0"/>
    <w:rsid w:val="00F95B95"/>
    <w:rsid w:val="00FA0DFB"/>
    <w:rsid w:val="00FA416E"/>
    <w:rsid w:val="00FA447C"/>
    <w:rsid w:val="00FA69FC"/>
    <w:rsid w:val="00FB1F26"/>
    <w:rsid w:val="00FB2443"/>
    <w:rsid w:val="00FB3AAC"/>
    <w:rsid w:val="00FB43FB"/>
    <w:rsid w:val="00FC0A72"/>
    <w:rsid w:val="00FC3F8B"/>
    <w:rsid w:val="00FC4B51"/>
    <w:rsid w:val="00FD3837"/>
    <w:rsid w:val="00FD396A"/>
    <w:rsid w:val="00FD5617"/>
    <w:rsid w:val="00FD6F5D"/>
    <w:rsid w:val="00FE0B3F"/>
    <w:rsid w:val="00FE4747"/>
    <w:rsid w:val="00FE632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7D6DE3EB"/>
  <w15:docId w15:val="{13DC4BCD-A07F-4828-B452-170916E8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F64EB"/>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4"/>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190648136">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387795726">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B5C27-73B6-49C6-B3A6-F7427243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24</Pages>
  <Words>9763</Words>
  <Characters>55650</Characters>
  <Application>Microsoft Office Word</Application>
  <DocSecurity>0</DocSecurity>
  <Lines>463</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Chrenková Elena</dc:creator>
  <cp:lastModifiedBy>OM</cp:lastModifiedBy>
  <cp:revision>32</cp:revision>
  <cp:lastPrinted>2017-11-27T07:48:00Z</cp:lastPrinted>
  <dcterms:created xsi:type="dcterms:W3CDTF">2017-03-30T09:48:00Z</dcterms:created>
  <dcterms:modified xsi:type="dcterms:W3CDTF">2020-02-24T08:59:00Z</dcterms:modified>
</cp:coreProperties>
</file>